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8A617" w14:textId="4B308F8E" w:rsidR="00F22A43" w:rsidRPr="00F22A43" w:rsidRDefault="00202498" w:rsidP="00F22A43">
      <w:pPr>
        <w:jc w:val="center"/>
        <w:rPr>
          <w:rFonts w:cstheme="minorHAnsi"/>
          <w:b/>
          <w:bCs/>
          <w:sz w:val="28"/>
          <w:szCs w:val="28"/>
        </w:rPr>
      </w:pPr>
      <w:r>
        <w:rPr>
          <w:rFonts w:cstheme="minorHAnsi"/>
          <w:b/>
          <w:bCs/>
          <w:sz w:val="28"/>
          <w:szCs w:val="28"/>
        </w:rPr>
        <w:t>Advanced Air Quality Modeling System (AAQMS)</w:t>
      </w:r>
    </w:p>
    <w:p w14:paraId="64E244E6" w14:textId="77777777" w:rsidR="00376811" w:rsidRDefault="00376811" w:rsidP="008179F8">
      <w:pPr>
        <w:spacing w:after="0" w:line="240" w:lineRule="auto"/>
        <w:rPr>
          <w:rFonts w:cstheme="minorHAnsi"/>
          <w:sz w:val="24"/>
          <w:szCs w:val="24"/>
        </w:rPr>
      </w:pPr>
    </w:p>
    <w:p w14:paraId="7917184F" w14:textId="6644DE6E" w:rsidR="00851F6C" w:rsidRPr="00851F6C" w:rsidRDefault="00851F6C" w:rsidP="008179F8">
      <w:pPr>
        <w:spacing w:after="0" w:line="240" w:lineRule="auto"/>
        <w:rPr>
          <w:rFonts w:cstheme="minorHAnsi"/>
          <w:b/>
          <w:bCs/>
          <w:sz w:val="24"/>
          <w:szCs w:val="24"/>
        </w:rPr>
      </w:pPr>
      <w:r w:rsidRPr="00851F6C">
        <w:rPr>
          <w:rFonts w:cstheme="minorHAnsi"/>
          <w:b/>
          <w:bCs/>
          <w:sz w:val="24"/>
          <w:szCs w:val="24"/>
        </w:rPr>
        <w:t xml:space="preserve">What is </w:t>
      </w:r>
      <w:r w:rsidR="00202498">
        <w:rPr>
          <w:rFonts w:cstheme="minorHAnsi"/>
          <w:b/>
          <w:bCs/>
          <w:sz w:val="24"/>
          <w:szCs w:val="24"/>
        </w:rPr>
        <w:t>AAQMS</w:t>
      </w:r>
      <w:r w:rsidR="00B8432C">
        <w:rPr>
          <w:rFonts w:cstheme="minorHAnsi"/>
          <w:b/>
          <w:bCs/>
          <w:sz w:val="24"/>
          <w:szCs w:val="24"/>
        </w:rPr>
        <w:t>?</w:t>
      </w:r>
    </w:p>
    <w:p w14:paraId="395FD584" w14:textId="6ABB5E8E" w:rsidR="00376811" w:rsidRDefault="00376811" w:rsidP="22E0E97C">
      <w:pPr>
        <w:spacing w:after="0" w:line="240" w:lineRule="auto"/>
        <w:rPr>
          <w:sz w:val="24"/>
          <w:szCs w:val="24"/>
        </w:rPr>
      </w:pPr>
      <w:r w:rsidRPr="22E0E97C">
        <w:rPr>
          <w:sz w:val="24"/>
          <w:szCs w:val="24"/>
        </w:rPr>
        <w:t xml:space="preserve">EPA </w:t>
      </w:r>
      <w:r w:rsidR="00851F6C" w:rsidRPr="22E0E97C">
        <w:rPr>
          <w:sz w:val="24"/>
          <w:szCs w:val="24"/>
        </w:rPr>
        <w:t xml:space="preserve">researchers are </w:t>
      </w:r>
      <w:r w:rsidR="00DA1560" w:rsidRPr="22E0E97C">
        <w:rPr>
          <w:sz w:val="24"/>
          <w:szCs w:val="24"/>
        </w:rPr>
        <w:t>developing</w:t>
      </w:r>
      <w:r w:rsidRPr="22E0E97C">
        <w:rPr>
          <w:sz w:val="24"/>
          <w:szCs w:val="24"/>
        </w:rPr>
        <w:t xml:space="preserve"> </w:t>
      </w:r>
      <w:r w:rsidR="00851F6C" w:rsidRPr="22E0E97C">
        <w:rPr>
          <w:sz w:val="24"/>
          <w:szCs w:val="24"/>
        </w:rPr>
        <w:t xml:space="preserve">the </w:t>
      </w:r>
      <w:r w:rsidR="00C74F4E" w:rsidRPr="22E0E97C">
        <w:rPr>
          <w:sz w:val="24"/>
          <w:szCs w:val="24"/>
        </w:rPr>
        <w:t>Advanced Air Quality Modeling System</w:t>
      </w:r>
      <w:r w:rsidR="00851F6C" w:rsidRPr="22E0E97C">
        <w:rPr>
          <w:sz w:val="24"/>
          <w:szCs w:val="24"/>
        </w:rPr>
        <w:t xml:space="preserve"> (</w:t>
      </w:r>
      <w:r w:rsidR="00C74F4E" w:rsidRPr="22E0E97C">
        <w:rPr>
          <w:sz w:val="24"/>
          <w:szCs w:val="24"/>
        </w:rPr>
        <w:t>AAQMS</w:t>
      </w:r>
      <w:r w:rsidR="00851F6C" w:rsidRPr="22E0E97C">
        <w:rPr>
          <w:sz w:val="24"/>
          <w:szCs w:val="24"/>
        </w:rPr>
        <w:t xml:space="preserve">). </w:t>
      </w:r>
      <w:r w:rsidR="00C74F4E" w:rsidRPr="22E0E97C">
        <w:rPr>
          <w:sz w:val="24"/>
          <w:szCs w:val="24"/>
        </w:rPr>
        <w:t xml:space="preserve">The AAQMS is a </w:t>
      </w:r>
      <w:r w:rsidR="00535E91" w:rsidRPr="22E0E97C">
        <w:rPr>
          <w:sz w:val="24"/>
          <w:szCs w:val="24"/>
        </w:rPr>
        <w:t>multi-configuration</w:t>
      </w:r>
      <w:r w:rsidR="00C74F4E" w:rsidRPr="22E0E97C">
        <w:rPr>
          <w:sz w:val="24"/>
          <w:szCs w:val="24"/>
        </w:rPr>
        <w:t xml:space="preserve"> modeling system that includes global coverage with seamless mesh refinement and regional domains with or without online coupling of meteorology and air quality</w:t>
      </w:r>
      <w:r w:rsidR="022BEE1B" w:rsidRPr="22E0E97C">
        <w:rPr>
          <w:sz w:val="24"/>
          <w:szCs w:val="24"/>
        </w:rPr>
        <w:t xml:space="preserve"> (AQ)</w:t>
      </w:r>
      <w:r w:rsidR="00C74F4E" w:rsidRPr="22E0E97C">
        <w:rPr>
          <w:sz w:val="24"/>
          <w:szCs w:val="24"/>
        </w:rPr>
        <w:t>.</w:t>
      </w:r>
      <w:r w:rsidR="0014608D" w:rsidRPr="22E0E97C">
        <w:rPr>
          <w:sz w:val="24"/>
          <w:szCs w:val="24"/>
        </w:rPr>
        <w:t xml:space="preserve"> </w:t>
      </w:r>
    </w:p>
    <w:p w14:paraId="12B1C278" w14:textId="77777777" w:rsidR="0014608D" w:rsidRDefault="0014608D" w:rsidP="008179F8">
      <w:pPr>
        <w:spacing w:after="0" w:line="240" w:lineRule="auto"/>
        <w:rPr>
          <w:rFonts w:cstheme="minorHAnsi"/>
          <w:color w:val="212121"/>
          <w:sz w:val="24"/>
          <w:szCs w:val="24"/>
          <w:shd w:val="clear" w:color="auto" w:fill="FFFFFF"/>
        </w:rPr>
      </w:pPr>
    </w:p>
    <w:p w14:paraId="400CB64D" w14:textId="67067AE0" w:rsidR="00851F6C" w:rsidRPr="00851F6C" w:rsidRDefault="00851F6C" w:rsidP="008179F8">
      <w:pPr>
        <w:spacing w:after="0" w:line="240" w:lineRule="auto"/>
        <w:rPr>
          <w:rFonts w:cstheme="minorHAnsi"/>
          <w:b/>
          <w:bCs/>
          <w:color w:val="212121"/>
          <w:sz w:val="24"/>
          <w:szCs w:val="24"/>
          <w:shd w:val="clear" w:color="auto" w:fill="FFFFFF"/>
        </w:rPr>
      </w:pPr>
      <w:r w:rsidRPr="00851F6C">
        <w:rPr>
          <w:rFonts w:cstheme="minorHAnsi"/>
          <w:b/>
          <w:bCs/>
          <w:color w:val="212121"/>
          <w:sz w:val="24"/>
          <w:szCs w:val="24"/>
          <w:shd w:val="clear" w:color="auto" w:fill="FFFFFF"/>
        </w:rPr>
        <w:t xml:space="preserve">Why </w:t>
      </w:r>
      <w:r w:rsidR="00535E91">
        <w:rPr>
          <w:rFonts w:cstheme="minorHAnsi"/>
          <w:b/>
          <w:bCs/>
          <w:sz w:val="24"/>
          <w:szCs w:val="24"/>
        </w:rPr>
        <w:t>AAQMS</w:t>
      </w:r>
      <w:r w:rsidR="00535E91" w:rsidRPr="005E5C86">
        <w:rPr>
          <w:rFonts w:cstheme="minorHAnsi"/>
          <w:b/>
          <w:bCs/>
          <w:sz w:val="24"/>
          <w:szCs w:val="24"/>
        </w:rPr>
        <w:t xml:space="preserve"> </w:t>
      </w:r>
      <w:r>
        <w:rPr>
          <w:rFonts w:cstheme="minorHAnsi"/>
          <w:b/>
          <w:bCs/>
          <w:color w:val="212121"/>
          <w:sz w:val="24"/>
          <w:szCs w:val="24"/>
          <w:shd w:val="clear" w:color="auto" w:fill="FFFFFF"/>
        </w:rPr>
        <w:t xml:space="preserve">is </w:t>
      </w:r>
      <w:r w:rsidRPr="00851F6C">
        <w:rPr>
          <w:rFonts w:cstheme="minorHAnsi"/>
          <w:b/>
          <w:bCs/>
          <w:color w:val="212121"/>
          <w:sz w:val="24"/>
          <w:szCs w:val="24"/>
          <w:shd w:val="clear" w:color="auto" w:fill="FFFFFF"/>
        </w:rPr>
        <w:t>Being Developed</w:t>
      </w:r>
    </w:p>
    <w:p w14:paraId="0FB29AB9" w14:textId="4BFCF3F4" w:rsidR="00670287" w:rsidRDefault="00670287" w:rsidP="00670287">
      <w:pPr>
        <w:spacing w:after="120"/>
        <w:rPr>
          <w:rFonts w:cstheme="minorHAnsi"/>
          <w:bCs/>
          <w:sz w:val="24"/>
          <w:szCs w:val="24"/>
        </w:rPr>
      </w:pPr>
      <w:r w:rsidRPr="00670287">
        <w:rPr>
          <w:bCs/>
          <w:sz w:val="24"/>
          <w:szCs w:val="24"/>
        </w:rPr>
        <w:t>Emerging air pollution problems increasingly require accurate and integrated characterization of near-source features in individual regions</w:t>
      </w:r>
      <w:del w:id="0" w:author="Appel, Keith Wyat (he/him/his)" w:date="2024-04-05T12:15:00Z">
        <w:r w:rsidRPr="00670287" w:rsidDel="005F5576">
          <w:rPr>
            <w:bCs/>
            <w:sz w:val="24"/>
            <w:szCs w:val="24"/>
          </w:rPr>
          <w:delText>,</w:delText>
        </w:r>
      </w:del>
      <w:ins w:id="1" w:author="Appel, Keith Wyat (he/him/his)" w:date="2024-04-05T12:15:00Z">
        <w:r w:rsidR="005F5576">
          <w:rPr>
            <w:bCs/>
            <w:sz w:val="24"/>
            <w:szCs w:val="24"/>
          </w:rPr>
          <w:t xml:space="preserve"> and</w:t>
        </w:r>
      </w:ins>
      <w:r w:rsidRPr="00670287">
        <w:rPr>
          <w:bCs/>
          <w:sz w:val="24"/>
          <w:szCs w:val="24"/>
        </w:rPr>
        <w:t xml:space="preserve"> their cumulative impacts on regional pollutant distributions</w:t>
      </w:r>
      <w:r w:rsidR="00B8432C">
        <w:rPr>
          <w:bCs/>
          <w:sz w:val="24"/>
          <w:szCs w:val="24"/>
        </w:rPr>
        <w:t>,</w:t>
      </w:r>
      <w:r w:rsidRPr="00670287">
        <w:rPr>
          <w:bCs/>
          <w:sz w:val="24"/>
          <w:szCs w:val="24"/>
        </w:rPr>
        <w:t xml:space="preserve"> as well as their interaction with larger scale processes such as intercontinental transport and </w:t>
      </w:r>
      <w:r>
        <w:rPr>
          <w:bCs/>
          <w:sz w:val="24"/>
          <w:szCs w:val="24"/>
        </w:rPr>
        <w:t>stratosphere-troposphere exchange</w:t>
      </w:r>
      <w:r w:rsidRPr="00670287">
        <w:rPr>
          <w:bCs/>
          <w:sz w:val="24"/>
          <w:szCs w:val="24"/>
        </w:rPr>
        <w:t>. These issues require examination of linked atmospheric dynamical, physical, and chemical processes on scales ranging from local to global and day</w:t>
      </w:r>
      <w:r w:rsidR="00AC6AA5">
        <w:rPr>
          <w:bCs/>
          <w:sz w:val="24"/>
          <w:szCs w:val="24"/>
        </w:rPr>
        <w:t>s</w:t>
      </w:r>
      <w:r w:rsidRPr="00670287">
        <w:rPr>
          <w:bCs/>
          <w:sz w:val="24"/>
          <w:szCs w:val="24"/>
        </w:rPr>
        <w:t xml:space="preserve"> to multi-decadal. </w:t>
      </w:r>
      <w:r w:rsidR="006C5B5B">
        <w:rPr>
          <w:rFonts w:cstheme="minorHAnsi"/>
          <w:bCs/>
          <w:sz w:val="24"/>
          <w:szCs w:val="24"/>
        </w:rPr>
        <w:t>C</w:t>
      </w:r>
      <w:r w:rsidRPr="00670287">
        <w:rPr>
          <w:rFonts w:cstheme="minorHAnsi"/>
          <w:bCs/>
          <w:sz w:val="24"/>
          <w:szCs w:val="24"/>
        </w:rPr>
        <w:t>onsistently represent</w:t>
      </w:r>
      <w:r w:rsidR="006C5B5B">
        <w:rPr>
          <w:rFonts w:cstheme="minorHAnsi"/>
          <w:bCs/>
          <w:sz w:val="24"/>
          <w:szCs w:val="24"/>
        </w:rPr>
        <w:t>ing</w:t>
      </w:r>
      <w:r w:rsidRPr="00670287">
        <w:rPr>
          <w:rFonts w:cstheme="minorHAnsi"/>
          <w:bCs/>
          <w:sz w:val="24"/>
          <w:szCs w:val="24"/>
        </w:rPr>
        <w:t xml:space="preserve"> interactions across scales requires </w:t>
      </w:r>
      <w:r w:rsidR="006C5B5B">
        <w:rPr>
          <w:rFonts w:cstheme="minorHAnsi"/>
          <w:bCs/>
          <w:sz w:val="24"/>
          <w:szCs w:val="24"/>
        </w:rPr>
        <w:t>consideration</w:t>
      </w:r>
      <w:r w:rsidRPr="00670287">
        <w:rPr>
          <w:rFonts w:cstheme="minorHAnsi"/>
          <w:bCs/>
          <w:sz w:val="24"/>
          <w:szCs w:val="24"/>
        </w:rPr>
        <w:t xml:space="preserve"> of alternat</w:t>
      </w:r>
      <w:r w:rsidR="00C175A1">
        <w:rPr>
          <w:rFonts w:cstheme="minorHAnsi"/>
          <w:bCs/>
          <w:sz w:val="24"/>
          <w:szCs w:val="24"/>
        </w:rPr>
        <w:t>ive</w:t>
      </w:r>
      <w:r w:rsidRPr="00670287">
        <w:rPr>
          <w:rFonts w:cstheme="minorHAnsi"/>
          <w:bCs/>
          <w:sz w:val="24"/>
          <w:szCs w:val="24"/>
        </w:rPr>
        <w:t xml:space="preserve"> modeling paradigms (seamless grid refinement, online </w:t>
      </w:r>
      <w:r w:rsidR="00C175A1">
        <w:rPr>
          <w:rFonts w:cstheme="minorHAnsi"/>
          <w:bCs/>
          <w:sz w:val="24"/>
          <w:szCs w:val="24"/>
        </w:rPr>
        <w:t xml:space="preserve">two-way </w:t>
      </w:r>
      <w:r w:rsidRPr="00670287">
        <w:rPr>
          <w:rFonts w:cstheme="minorHAnsi"/>
          <w:bCs/>
          <w:sz w:val="24"/>
          <w:szCs w:val="24"/>
        </w:rPr>
        <w:t>coupling, consistent process representation, minimize</w:t>
      </w:r>
      <w:ins w:id="2" w:author="Appel, Keith Wyat (he/him/his)" w:date="2024-04-05T12:18:00Z">
        <w:r w:rsidR="005F5576">
          <w:rPr>
            <w:rFonts w:cstheme="minorHAnsi"/>
            <w:bCs/>
            <w:sz w:val="24"/>
            <w:szCs w:val="24"/>
          </w:rPr>
          <w:t>d</w:t>
        </w:r>
      </w:ins>
      <w:r w:rsidRPr="00670287">
        <w:rPr>
          <w:rFonts w:cstheme="minorHAnsi"/>
          <w:bCs/>
          <w:sz w:val="24"/>
          <w:szCs w:val="24"/>
        </w:rPr>
        <w:t xml:space="preserve"> redundan</w:t>
      </w:r>
      <w:r w:rsidR="004C6DEE">
        <w:rPr>
          <w:rFonts w:cstheme="minorHAnsi"/>
          <w:bCs/>
          <w:sz w:val="24"/>
          <w:szCs w:val="24"/>
        </w:rPr>
        <w:t>t</w:t>
      </w:r>
      <w:r w:rsidRPr="00670287">
        <w:rPr>
          <w:rFonts w:cstheme="minorHAnsi"/>
          <w:bCs/>
          <w:sz w:val="24"/>
          <w:szCs w:val="24"/>
        </w:rPr>
        <w:t xml:space="preserve"> calculations) that </w:t>
      </w:r>
      <w:r w:rsidR="00B8432C">
        <w:rPr>
          <w:rFonts w:cstheme="minorHAnsi"/>
          <w:bCs/>
          <w:sz w:val="24"/>
          <w:szCs w:val="24"/>
        </w:rPr>
        <w:t>can</w:t>
      </w:r>
      <w:r w:rsidR="00B8432C" w:rsidRPr="00670287">
        <w:rPr>
          <w:rFonts w:cstheme="minorHAnsi"/>
          <w:bCs/>
          <w:sz w:val="24"/>
          <w:szCs w:val="24"/>
        </w:rPr>
        <w:t xml:space="preserve"> </w:t>
      </w:r>
      <w:r w:rsidRPr="00670287">
        <w:rPr>
          <w:rFonts w:cstheme="minorHAnsi"/>
          <w:bCs/>
          <w:sz w:val="24"/>
          <w:szCs w:val="24"/>
        </w:rPr>
        <w:t xml:space="preserve">address broad community needs for practical applications. </w:t>
      </w:r>
    </w:p>
    <w:p w14:paraId="6CDAF663" w14:textId="77777777" w:rsidR="00B54D90" w:rsidRPr="00670287" w:rsidRDefault="00B54D90" w:rsidP="00670287">
      <w:pPr>
        <w:spacing w:after="0" w:line="240" w:lineRule="auto"/>
        <w:rPr>
          <w:rFonts w:cstheme="minorHAnsi"/>
          <w:bCs/>
          <w:sz w:val="24"/>
          <w:szCs w:val="24"/>
        </w:rPr>
      </w:pPr>
    </w:p>
    <w:p w14:paraId="6FAB8CD3" w14:textId="6989CD3E" w:rsidR="00840FCA" w:rsidRDefault="00FD7B41" w:rsidP="22E0E97C">
      <w:pPr>
        <w:spacing w:after="0" w:line="240" w:lineRule="auto"/>
        <w:rPr>
          <w:sz w:val="24"/>
          <w:szCs w:val="24"/>
        </w:rPr>
      </w:pPr>
      <w:r w:rsidRPr="22E0E97C">
        <w:rPr>
          <w:sz w:val="24"/>
          <w:szCs w:val="24"/>
        </w:rPr>
        <w:t>More than a decade ago</w:t>
      </w:r>
      <w:r w:rsidR="00B54D90" w:rsidRPr="22E0E97C">
        <w:rPr>
          <w:sz w:val="24"/>
          <w:szCs w:val="24"/>
        </w:rPr>
        <w:t xml:space="preserve">, </w:t>
      </w:r>
      <w:r w:rsidR="008E2937" w:rsidRPr="22E0E97C">
        <w:rPr>
          <w:sz w:val="24"/>
          <w:szCs w:val="24"/>
        </w:rPr>
        <w:t xml:space="preserve">EPA linked </w:t>
      </w:r>
      <w:r w:rsidR="00840FCA" w:rsidRPr="22E0E97C">
        <w:rPr>
          <w:sz w:val="24"/>
          <w:szCs w:val="24"/>
        </w:rPr>
        <w:t xml:space="preserve">the </w:t>
      </w:r>
      <w:r w:rsidR="00B54D90" w:rsidRPr="22E0E97C">
        <w:rPr>
          <w:sz w:val="24"/>
          <w:szCs w:val="24"/>
        </w:rPr>
        <w:t xml:space="preserve">Community Multiscale Air Quality (CMAQ) </w:t>
      </w:r>
      <w:r w:rsidR="00840FCA" w:rsidRPr="22E0E97C">
        <w:rPr>
          <w:sz w:val="24"/>
          <w:szCs w:val="24"/>
        </w:rPr>
        <w:t xml:space="preserve">model </w:t>
      </w:r>
      <w:r w:rsidR="00B54D90" w:rsidRPr="22E0E97C">
        <w:rPr>
          <w:sz w:val="24"/>
          <w:szCs w:val="24"/>
        </w:rPr>
        <w:t xml:space="preserve">with </w:t>
      </w:r>
      <w:r w:rsidR="008E2937" w:rsidRPr="22E0E97C">
        <w:rPr>
          <w:sz w:val="24"/>
          <w:szCs w:val="24"/>
        </w:rPr>
        <w:t xml:space="preserve">the National Center for Atmospheric Research (NCAR) </w:t>
      </w:r>
      <w:r w:rsidR="00B54D90" w:rsidRPr="22E0E97C">
        <w:rPr>
          <w:sz w:val="24"/>
          <w:szCs w:val="24"/>
        </w:rPr>
        <w:t xml:space="preserve">Weather and Research Forecasting model (WRF) to form the WRF-CMAQ two-way coupled </w:t>
      </w:r>
      <w:r w:rsidR="00877BAE" w:rsidRPr="22E0E97C">
        <w:rPr>
          <w:sz w:val="24"/>
          <w:szCs w:val="24"/>
        </w:rPr>
        <w:t>system</w:t>
      </w:r>
      <w:r w:rsidR="008E2937" w:rsidRPr="22E0E97C">
        <w:rPr>
          <w:sz w:val="24"/>
          <w:szCs w:val="24"/>
        </w:rPr>
        <w:t xml:space="preserve">. This coupling </w:t>
      </w:r>
      <w:r w:rsidR="00B54D90" w:rsidRPr="22E0E97C">
        <w:rPr>
          <w:sz w:val="24"/>
          <w:szCs w:val="24"/>
        </w:rPr>
        <w:t>enable</w:t>
      </w:r>
      <w:r w:rsidR="008E2937" w:rsidRPr="22E0E97C">
        <w:rPr>
          <w:sz w:val="24"/>
          <w:szCs w:val="24"/>
        </w:rPr>
        <w:t>s</w:t>
      </w:r>
      <w:r w:rsidR="00B54D90" w:rsidRPr="22E0E97C">
        <w:rPr>
          <w:sz w:val="24"/>
          <w:szCs w:val="24"/>
        </w:rPr>
        <w:t xml:space="preserve"> aerosol information </w:t>
      </w:r>
      <w:r w:rsidR="008E2937" w:rsidRPr="22E0E97C">
        <w:rPr>
          <w:sz w:val="24"/>
          <w:szCs w:val="24"/>
        </w:rPr>
        <w:t xml:space="preserve">from CMAQ </w:t>
      </w:r>
      <w:r w:rsidR="00B54D90" w:rsidRPr="22E0E97C">
        <w:rPr>
          <w:sz w:val="24"/>
          <w:szCs w:val="24"/>
        </w:rPr>
        <w:t xml:space="preserve">to affect meteorological processes such as radiation and cloud microphysics.  The coupled online system also eliminates meteorological </w:t>
      </w:r>
      <w:r w:rsidR="003C6180" w:rsidRPr="22E0E97C">
        <w:rPr>
          <w:sz w:val="24"/>
          <w:szCs w:val="24"/>
        </w:rPr>
        <w:t xml:space="preserve">temporal </w:t>
      </w:r>
      <w:r w:rsidR="00B54D90" w:rsidRPr="22E0E97C">
        <w:rPr>
          <w:sz w:val="24"/>
          <w:szCs w:val="24"/>
        </w:rPr>
        <w:t>interpolation errors that affect offline</w:t>
      </w:r>
      <w:r w:rsidR="001C529D" w:rsidRPr="22E0E97C">
        <w:rPr>
          <w:sz w:val="24"/>
          <w:szCs w:val="24"/>
        </w:rPr>
        <w:t xml:space="preserve"> (sequential)</w:t>
      </w:r>
      <w:r w:rsidR="00B54D90" w:rsidRPr="22E0E97C">
        <w:rPr>
          <w:sz w:val="24"/>
          <w:szCs w:val="24"/>
        </w:rPr>
        <w:t xml:space="preserve"> meteorology-AQ systems.</w:t>
      </w:r>
      <w:r w:rsidR="00840FCA" w:rsidRPr="22E0E97C">
        <w:rPr>
          <w:sz w:val="24"/>
          <w:szCs w:val="24"/>
        </w:rPr>
        <w:t xml:space="preserve"> </w:t>
      </w:r>
      <w:r w:rsidR="008E2937" w:rsidRPr="22E0E97C">
        <w:rPr>
          <w:sz w:val="24"/>
          <w:szCs w:val="24"/>
        </w:rPr>
        <w:t xml:space="preserve">NCAR has </w:t>
      </w:r>
      <w:r w:rsidR="00840FCA" w:rsidRPr="22E0E97C">
        <w:rPr>
          <w:sz w:val="24"/>
          <w:szCs w:val="24"/>
        </w:rPr>
        <w:t xml:space="preserve">recently </w:t>
      </w:r>
      <w:r w:rsidR="008E2937" w:rsidRPr="22E0E97C">
        <w:rPr>
          <w:sz w:val="24"/>
          <w:szCs w:val="24"/>
        </w:rPr>
        <w:t>developed a new meteorological model, the Model for Prediction Across Scales</w:t>
      </w:r>
      <w:r w:rsidR="00B938E4" w:rsidRPr="22E0E97C">
        <w:rPr>
          <w:sz w:val="24"/>
          <w:szCs w:val="24"/>
        </w:rPr>
        <w:t xml:space="preserve"> </w:t>
      </w:r>
      <w:bookmarkStart w:id="3" w:name="_Hlk79131535"/>
      <w:r w:rsidR="00B938E4" w:rsidRPr="22E0E97C">
        <w:rPr>
          <w:sz w:val="24"/>
          <w:szCs w:val="24"/>
        </w:rPr>
        <w:t>–</w:t>
      </w:r>
      <w:bookmarkEnd w:id="3"/>
      <w:r w:rsidR="00B938E4" w:rsidRPr="22E0E97C">
        <w:rPr>
          <w:sz w:val="24"/>
          <w:szCs w:val="24"/>
        </w:rPr>
        <w:t xml:space="preserve"> </w:t>
      </w:r>
      <w:r w:rsidR="008E2937" w:rsidRPr="22E0E97C">
        <w:rPr>
          <w:sz w:val="24"/>
          <w:szCs w:val="24"/>
        </w:rPr>
        <w:t xml:space="preserve">Atmosphere (MPAS-A), </w:t>
      </w:r>
      <w:r w:rsidR="00840FCA" w:rsidRPr="22E0E97C">
        <w:rPr>
          <w:sz w:val="24"/>
          <w:szCs w:val="24"/>
        </w:rPr>
        <w:t>which</w:t>
      </w:r>
      <w:r w:rsidR="008E2937" w:rsidRPr="22E0E97C">
        <w:rPr>
          <w:sz w:val="24"/>
          <w:szCs w:val="24"/>
        </w:rPr>
        <w:t xml:space="preserve"> uses a predominantly hexagonal mesh </w:t>
      </w:r>
      <w:r w:rsidR="00840FCA" w:rsidRPr="22E0E97C">
        <w:rPr>
          <w:sz w:val="24"/>
          <w:szCs w:val="24"/>
        </w:rPr>
        <w:t>to</w:t>
      </w:r>
      <w:r w:rsidR="008E2937" w:rsidRPr="22E0E97C">
        <w:rPr>
          <w:sz w:val="24"/>
          <w:szCs w:val="24"/>
        </w:rPr>
        <w:t xml:space="preserve"> provide </w:t>
      </w:r>
      <w:r w:rsidR="008A4F9E" w:rsidRPr="22E0E97C">
        <w:rPr>
          <w:sz w:val="24"/>
          <w:szCs w:val="24"/>
        </w:rPr>
        <w:t>spatial</w:t>
      </w:r>
      <w:r w:rsidR="008E2937" w:rsidRPr="22E0E97C">
        <w:rPr>
          <w:sz w:val="24"/>
          <w:szCs w:val="24"/>
        </w:rPr>
        <w:t xml:space="preserve"> refinement </w:t>
      </w:r>
      <w:r w:rsidR="006E7342" w:rsidRPr="22E0E97C">
        <w:rPr>
          <w:sz w:val="24"/>
          <w:szCs w:val="24"/>
        </w:rPr>
        <w:t>that</w:t>
      </w:r>
      <w:r w:rsidR="00840FCA" w:rsidRPr="22E0E97C">
        <w:rPr>
          <w:sz w:val="24"/>
          <w:szCs w:val="24"/>
        </w:rPr>
        <w:t xml:space="preserve"> minimiz</w:t>
      </w:r>
      <w:r w:rsidR="009E71AF" w:rsidRPr="22E0E97C">
        <w:rPr>
          <w:sz w:val="24"/>
          <w:szCs w:val="24"/>
        </w:rPr>
        <w:t>e</w:t>
      </w:r>
      <w:r w:rsidR="006E7342" w:rsidRPr="22E0E97C">
        <w:rPr>
          <w:sz w:val="24"/>
          <w:szCs w:val="24"/>
        </w:rPr>
        <w:t>s</w:t>
      </w:r>
      <w:r w:rsidR="008E2937" w:rsidRPr="22E0E97C">
        <w:rPr>
          <w:sz w:val="24"/>
          <w:szCs w:val="24"/>
        </w:rPr>
        <w:t xml:space="preserve"> discontinuities</w:t>
      </w:r>
      <w:r w:rsidR="00840FCA" w:rsidRPr="22E0E97C">
        <w:rPr>
          <w:sz w:val="24"/>
          <w:szCs w:val="24"/>
        </w:rPr>
        <w:t xml:space="preserve"> from regional to global scales</w:t>
      </w:r>
      <w:r w:rsidR="008E2937" w:rsidRPr="22E0E97C">
        <w:rPr>
          <w:sz w:val="24"/>
          <w:szCs w:val="24"/>
        </w:rPr>
        <w:t xml:space="preserve">. </w:t>
      </w:r>
      <w:commentRangeStart w:id="4"/>
      <w:r w:rsidR="008E2937" w:rsidRPr="22E0E97C">
        <w:rPr>
          <w:sz w:val="24"/>
          <w:szCs w:val="24"/>
        </w:rPr>
        <w:t xml:space="preserve">MPAS-A is ideally suited for </w:t>
      </w:r>
      <w:r w:rsidR="00840FCA" w:rsidRPr="22E0E97C">
        <w:rPr>
          <w:sz w:val="24"/>
          <w:szCs w:val="24"/>
        </w:rPr>
        <w:t xml:space="preserve">computationally efficient </w:t>
      </w:r>
      <w:r w:rsidR="008E2937" w:rsidRPr="22E0E97C">
        <w:rPr>
          <w:sz w:val="24"/>
          <w:szCs w:val="24"/>
        </w:rPr>
        <w:t>air quality studies since it</w:t>
      </w:r>
      <w:r w:rsidR="08DBC9A6" w:rsidRPr="22E0E97C">
        <w:rPr>
          <w:sz w:val="24"/>
          <w:szCs w:val="24"/>
        </w:rPr>
        <w:t xml:space="preserve"> conserves mass </w:t>
      </w:r>
      <w:commentRangeEnd w:id="4"/>
      <w:r w:rsidR="00380CC9">
        <w:rPr>
          <w:rStyle w:val="CommentReference"/>
        </w:rPr>
        <w:commentReference w:id="4"/>
      </w:r>
      <w:r w:rsidR="08DBC9A6" w:rsidRPr="22E0E97C">
        <w:rPr>
          <w:sz w:val="24"/>
          <w:szCs w:val="24"/>
        </w:rPr>
        <w:t>and</w:t>
      </w:r>
      <w:r w:rsidR="008E2937" w:rsidRPr="22E0E97C">
        <w:rPr>
          <w:sz w:val="24"/>
          <w:szCs w:val="24"/>
        </w:rPr>
        <w:t xml:space="preserve"> can be configured with high resolution for regions of interest </w:t>
      </w:r>
      <w:r w:rsidR="006E7342" w:rsidRPr="22E0E97C">
        <w:rPr>
          <w:sz w:val="24"/>
          <w:szCs w:val="24"/>
        </w:rPr>
        <w:t>with seamless transition to</w:t>
      </w:r>
      <w:r w:rsidR="008E2937" w:rsidRPr="22E0E97C">
        <w:rPr>
          <w:sz w:val="24"/>
          <w:szCs w:val="24"/>
        </w:rPr>
        <w:t xml:space="preserve"> coarser resolution for the rest of the globe</w:t>
      </w:r>
      <w:r w:rsidR="006E7342" w:rsidRPr="22E0E97C">
        <w:rPr>
          <w:sz w:val="24"/>
          <w:szCs w:val="24"/>
        </w:rPr>
        <w:t>.</w:t>
      </w:r>
    </w:p>
    <w:p w14:paraId="5D4C4A46" w14:textId="77777777" w:rsidR="00840FCA" w:rsidRDefault="00840FCA" w:rsidP="008E2937">
      <w:pPr>
        <w:spacing w:after="0" w:line="240" w:lineRule="auto"/>
        <w:rPr>
          <w:rFonts w:cstheme="minorHAnsi"/>
          <w:bCs/>
          <w:sz w:val="24"/>
          <w:szCs w:val="24"/>
        </w:rPr>
      </w:pPr>
    </w:p>
    <w:p w14:paraId="2B273E2C" w14:textId="613727B4" w:rsidR="00B54D90" w:rsidRPr="00840FCA" w:rsidRDefault="008A4F9E" w:rsidP="51AC6EBB">
      <w:pPr>
        <w:spacing w:after="0" w:line="240" w:lineRule="auto"/>
        <w:rPr>
          <w:sz w:val="24"/>
          <w:szCs w:val="24"/>
        </w:rPr>
      </w:pPr>
      <w:commentRangeStart w:id="5"/>
      <w:commentRangeStart w:id="6"/>
      <w:r w:rsidRPr="51AC6EBB">
        <w:rPr>
          <w:sz w:val="24"/>
          <w:szCs w:val="24"/>
        </w:rPr>
        <w:t>Extension</w:t>
      </w:r>
      <w:r w:rsidR="008E2937" w:rsidRPr="51AC6EBB">
        <w:rPr>
          <w:sz w:val="24"/>
          <w:szCs w:val="24"/>
        </w:rPr>
        <w:t xml:space="preserve"> </w:t>
      </w:r>
      <w:r w:rsidR="00840FCA" w:rsidRPr="51AC6EBB">
        <w:rPr>
          <w:sz w:val="24"/>
          <w:szCs w:val="24"/>
        </w:rPr>
        <w:t xml:space="preserve">of the current CMAQ and WRF-CMAQ capabilities to MPAS-A </w:t>
      </w:r>
      <w:commentRangeEnd w:id="5"/>
      <w:r w:rsidR="00380CC9">
        <w:rPr>
          <w:rStyle w:val="CommentReference"/>
        </w:rPr>
        <w:commentReference w:id="5"/>
      </w:r>
      <w:commentRangeEnd w:id="6"/>
      <w:r w:rsidR="005F5576">
        <w:rPr>
          <w:rStyle w:val="CommentReference"/>
        </w:rPr>
        <w:commentReference w:id="6"/>
      </w:r>
      <w:r w:rsidR="008E2937" w:rsidRPr="51AC6EBB">
        <w:rPr>
          <w:sz w:val="24"/>
          <w:szCs w:val="24"/>
        </w:rPr>
        <w:t xml:space="preserve">provides a unique opportunity to develop air pollution modeling frameworks that can represent </w:t>
      </w:r>
      <w:r w:rsidR="00840FCA" w:rsidRPr="51AC6EBB">
        <w:rPr>
          <w:sz w:val="24"/>
          <w:szCs w:val="24"/>
        </w:rPr>
        <w:t xml:space="preserve">atmosphere-biosphere-chemistry interactions </w:t>
      </w:r>
      <w:r w:rsidR="008E2937" w:rsidRPr="51AC6EBB">
        <w:rPr>
          <w:sz w:val="24"/>
          <w:szCs w:val="24"/>
        </w:rPr>
        <w:t xml:space="preserve">from the local to the global scale in a single system. </w:t>
      </w:r>
      <w:r w:rsidR="00B54D90" w:rsidRPr="51AC6EBB">
        <w:rPr>
          <w:sz w:val="24"/>
          <w:szCs w:val="24"/>
        </w:rPr>
        <w:t xml:space="preserve">The AAQMS project </w:t>
      </w:r>
      <w:r w:rsidRPr="51AC6EBB">
        <w:rPr>
          <w:sz w:val="24"/>
          <w:szCs w:val="24"/>
        </w:rPr>
        <w:t>entails</w:t>
      </w:r>
      <w:r w:rsidR="00840FCA" w:rsidRPr="51AC6EBB">
        <w:rPr>
          <w:sz w:val="24"/>
          <w:szCs w:val="24"/>
        </w:rPr>
        <w:t xml:space="preserve"> the </w:t>
      </w:r>
      <w:r w:rsidR="008E2937" w:rsidRPr="51AC6EBB">
        <w:rPr>
          <w:sz w:val="24"/>
          <w:szCs w:val="24"/>
        </w:rPr>
        <w:t>coupling of MPAS-A</w:t>
      </w:r>
      <w:r w:rsidR="00840FCA" w:rsidRPr="51AC6EBB">
        <w:rPr>
          <w:sz w:val="24"/>
          <w:szCs w:val="24"/>
        </w:rPr>
        <w:t xml:space="preserve"> with</w:t>
      </w:r>
      <w:r w:rsidR="008E2937" w:rsidRPr="51AC6EBB">
        <w:rPr>
          <w:sz w:val="24"/>
          <w:szCs w:val="24"/>
        </w:rPr>
        <w:t xml:space="preserve"> CMAQ </w:t>
      </w:r>
      <w:r w:rsidR="00840FCA" w:rsidRPr="51AC6EBB">
        <w:rPr>
          <w:sz w:val="24"/>
          <w:szCs w:val="24"/>
        </w:rPr>
        <w:t>(MPAS-</w:t>
      </w:r>
      <w:r w:rsidR="008D20B1" w:rsidRPr="51AC6EBB">
        <w:rPr>
          <w:sz w:val="24"/>
          <w:szCs w:val="24"/>
        </w:rPr>
        <w:t>CM</w:t>
      </w:r>
      <w:r w:rsidR="00840FCA" w:rsidRPr="51AC6EBB">
        <w:rPr>
          <w:sz w:val="24"/>
          <w:szCs w:val="24"/>
        </w:rPr>
        <w:t xml:space="preserve">AQ) and the unification </w:t>
      </w:r>
      <w:bookmarkStart w:id="7" w:name="_Hlk79131571"/>
      <w:r w:rsidR="00B938E4" w:rsidRPr="51AC6EBB">
        <w:rPr>
          <w:sz w:val="24"/>
          <w:szCs w:val="24"/>
        </w:rPr>
        <w:t xml:space="preserve">of coding </w:t>
      </w:r>
      <w:bookmarkEnd w:id="7"/>
      <w:r w:rsidR="00840FCA" w:rsidRPr="51AC6EBB">
        <w:rPr>
          <w:sz w:val="24"/>
          <w:szCs w:val="24"/>
        </w:rPr>
        <w:t>with the existing CMAQ and WRF-CMAQ frameworks. The result of</w:t>
      </w:r>
      <w:r w:rsidRPr="51AC6EBB">
        <w:rPr>
          <w:sz w:val="24"/>
          <w:szCs w:val="24"/>
        </w:rPr>
        <w:t xml:space="preserve"> the</w:t>
      </w:r>
      <w:r w:rsidR="00840FCA" w:rsidRPr="51AC6EBB">
        <w:rPr>
          <w:sz w:val="24"/>
          <w:szCs w:val="24"/>
        </w:rPr>
        <w:t xml:space="preserve"> AAQMS</w:t>
      </w:r>
      <w:r w:rsidRPr="51AC6EBB">
        <w:rPr>
          <w:sz w:val="24"/>
          <w:szCs w:val="24"/>
        </w:rPr>
        <w:t xml:space="preserve"> project</w:t>
      </w:r>
      <w:r w:rsidR="00840FCA" w:rsidRPr="51AC6EBB">
        <w:rPr>
          <w:sz w:val="24"/>
          <w:szCs w:val="24"/>
        </w:rPr>
        <w:t xml:space="preserve"> is the flexibility of </w:t>
      </w:r>
      <w:r w:rsidR="00E40CFC" w:rsidRPr="51AC6EBB">
        <w:rPr>
          <w:sz w:val="24"/>
          <w:szCs w:val="24"/>
        </w:rPr>
        <w:t>online or offline linking</w:t>
      </w:r>
      <w:r w:rsidR="7FBD70A9" w:rsidRPr="51AC6EBB">
        <w:rPr>
          <w:sz w:val="24"/>
          <w:szCs w:val="24"/>
        </w:rPr>
        <w:t>, such as</w:t>
      </w:r>
      <w:r w:rsidR="00E40CFC" w:rsidRPr="51AC6EBB">
        <w:rPr>
          <w:sz w:val="24"/>
          <w:szCs w:val="24"/>
        </w:rPr>
        <w:t xml:space="preserve"> </w:t>
      </w:r>
      <w:ins w:id="8" w:author="Appel, Keith Wyat (he/him/his)" w:date="2024-04-05T12:23:00Z">
        <w:r w:rsidR="005F5576">
          <w:rPr>
            <w:sz w:val="24"/>
            <w:szCs w:val="24"/>
          </w:rPr>
          <w:t xml:space="preserve">currently exists </w:t>
        </w:r>
      </w:ins>
      <w:r w:rsidRPr="51AC6EBB">
        <w:rPr>
          <w:sz w:val="24"/>
          <w:szCs w:val="24"/>
        </w:rPr>
        <w:t>between</w:t>
      </w:r>
      <w:r w:rsidR="00E40CFC" w:rsidRPr="51AC6EBB">
        <w:rPr>
          <w:sz w:val="24"/>
          <w:szCs w:val="24"/>
        </w:rPr>
        <w:t xml:space="preserve"> WRF and CMAQ</w:t>
      </w:r>
      <w:r w:rsidR="428D42FD" w:rsidRPr="51AC6EBB">
        <w:rPr>
          <w:sz w:val="24"/>
          <w:szCs w:val="24"/>
        </w:rPr>
        <w:t>,</w:t>
      </w:r>
      <w:r w:rsidR="00E40CFC" w:rsidRPr="51AC6EBB">
        <w:rPr>
          <w:sz w:val="24"/>
          <w:szCs w:val="24"/>
        </w:rPr>
        <w:t xml:space="preserve"> as well as</w:t>
      </w:r>
      <w:r w:rsidRPr="51AC6EBB">
        <w:rPr>
          <w:sz w:val="24"/>
          <w:szCs w:val="24"/>
        </w:rPr>
        <w:t xml:space="preserve"> the global refinement capabilities of </w:t>
      </w:r>
      <w:r w:rsidR="00E40CFC" w:rsidRPr="51AC6EBB">
        <w:rPr>
          <w:sz w:val="24"/>
          <w:szCs w:val="24"/>
        </w:rPr>
        <w:t>MPAS-</w:t>
      </w:r>
      <w:r w:rsidR="008D20B1" w:rsidRPr="51AC6EBB">
        <w:rPr>
          <w:sz w:val="24"/>
          <w:szCs w:val="24"/>
        </w:rPr>
        <w:t>CM</w:t>
      </w:r>
      <w:r w:rsidR="00E40CFC" w:rsidRPr="51AC6EBB">
        <w:rPr>
          <w:sz w:val="24"/>
          <w:szCs w:val="24"/>
        </w:rPr>
        <w:t>AQ</w:t>
      </w:r>
      <w:r w:rsidR="00840FCA" w:rsidRPr="51AC6EBB">
        <w:rPr>
          <w:sz w:val="24"/>
          <w:szCs w:val="24"/>
        </w:rPr>
        <w:t>.</w:t>
      </w:r>
      <w:r w:rsidR="00B54D90" w:rsidRPr="51AC6EBB">
        <w:rPr>
          <w:sz w:val="24"/>
          <w:szCs w:val="24"/>
        </w:rPr>
        <w:t xml:space="preserve"> </w:t>
      </w:r>
      <w:r w:rsidR="00AE4A8F" w:rsidRPr="51AC6EBB">
        <w:rPr>
          <w:sz w:val="24"/>
          <w:szCs w:val="24"/>
        </w:rPr>
        <w:t xml:space="preserve">In addition to the scientific advantages of the unified, global MPAS-CMAQ modeling system, </w:t>
      </w:r>
      <w:r w:rsidR="00EE658D" w:rsidRPr="51AC6EBB">
        <w:rPr>
          <w:sz w:val="24"/>
          <w:szCs w:val="24"/>
        </w:rPr>
        <w:t xml:space="preserve">the </w:t>
      </w:r>
      <w:r w:rsidR="00AE4A8F" w:rsidRPr="51AC6EBB">
        <w:rPr>
          <w:sz w:val="24"/>
          <w:szCs w:val="24"/>
        </w:rPr>
        <w:t xml:space="preserve">NCAR </w:t>
      </w:r>
      <w:r w:rsidR="00EE658D" w:rsidRPr="51AC6EBB">
        <w:rPr>
          <w:sz w:val="24"/>
          <w:szCs w:val="24"/>
        </w:rPr>
        <w:t xml:space="preserve">Mesoscale and Microscale Meteorology (MMM) Laboratory </w:t>
      </w:r>
      <w:r w:rsidR="00AE4A8F" w:rsidRPr="51AC6EBB">
        <w:rPr>
          <w:sz w:val="24"/>
          <w:szCs w:val="24"/>
        </w:rPr>
        <w:t xml:space="preserve">has indicated that </w:t>
      </w:r>
      <w:r w:rsidR="00EE658D" w:rsidRPr="51AC6EBB">
        <w:rPr>
          <w:sz w:val="24"/>
          <w:szCs w:val="24"/>
        </w:rPr>
        <w:t xml:space="preserve">development resources </w:t>
      </w:r>
      <w:r w:rsidR="00BB5E2F" w:rsidRPr="51AC6EBB">
        <w:rPr>
          <w:sz w:val="24"/>
          <w:szCs w:val="24"/>
        </w:rPr>
        <w:t>will now</w:t>
      </w:r>
      <w:r w:rsidR="00EE658D" w:rsidRPr="51AC6EBB">
        <w:rPr>
          <w:sz w:val="24"/>
          <w:szCs w:val="24"/>
        </w:rPr>
        <w:t xml:space="preserve"> focus more on MPAS. </w:t>
      </w:r>
      <w:r w:rsidR="00BB5E2F" w:rsidRPr="51AC6EBB">
        <w:rPr>
          <w:sz w:val="24"/>
          <w:szCs w:val="24"/>
        </w:rPr>
        <w:t>Thus</w:t>
      </w:r>
      <w:r w:rsidR="00AE4A8F" w:rsidRPr="51AC6EBB">
        <w:rPr>
          <w:sz w:val="24"/>
          <w:szCs w:val="24"/>
        </w:rPr>
        <w:t xml:space="preserve">, development of the MPAS-CMAQ </w:t>
      </w:r>
      <w:r w:rsidR="007509EE" w:rsidRPr="51AC6EBB">
        <w:rPr>
          <w:sz w:val="24"/>
          <w:szCs w:val="24"/>
        </w:rPr>
        <w:t>ensures</w:t>
      </w:r>
      <w:r w:rsidR="00BB5E2F" w:rsidRPr="51AC6EBB">
        <w:rPr>
          <w:sz w:val="24"/>
          <w:szCs w:val="24"/>
        </w:rPr>
        <w:t xml:space="preserve"> that</w:t>
      </w:r>
      <w:r w:rsidR="007509EE" w:rsidRPr="51AC6EBB">
        <w:rPr>
          <w:sz w:val="24"/>
          <w:szCs w:val="24"/>
        </w:rPr>
        <w:t xml:space="preserve"> </w:t>
      </w:r>
      <w:r w:rsidR="00BB5E2F" w:rsidRPr="51AC6EBB">
        <w:rPr>
          <w:sz w:val="24"/>
          <w:szCs w:val="24"/>
        </w:rPr>
        <w:t xml:space="preserve">air quality modeling continues to </w:t>
      </w:r>
      <w:r w:rsidR="007509EE" w:rsidRPr="51AC6EBB">
        <w:rPr>
          <w:sz w:val="24"/>
          <w:szCs w:val="24"/>
        </w:rPr>
        <w:t xml:space="preserve">advance </w:t>
      </w:r>
      <w:r w:rsidR="00BB5E2F" w:rsidRPr="51AC6EBB">
        <w:rPr>
          <w:sz w:val="24"/>
          <w:szCs w:val="24"/>
        </w:rPr>
        <w:t xml:space="preserve">with the state of the science community </w:t>
      </w:r>
      <w:r w:rsidR="007509EE" w:rsidRPr="51AC6EBB">
        <w:rPr>
          <w:sz w:val="24"/>
          <w:szCs w:val="24"/>
        </w:rPr>
        <w:t>meteorological model</w:t>
      </w:r>
      <w:r w:rsidR="00AE4A8F" w:rsidRPr="51AC6EBB">
        <w:rPr>
          <w:sz w:val="24"/>
          <w:szCs w:val="24"/>
        </w:rPr>
        <w:t>.</w:t>
      </w:r>
    </w:p>
    <w:p w14:paraId="16AE19FF" w14:textId="77777777" w:rsidR="00670287" w:rsidRPr="00670287" w:rsidRDefault="00670287" w:rsidP="00670287">
      <w:pPr>
        <w:spacing w:after="0" w:line="240" w:lineRule="auto"/>
        <w:rPr>
          <w:rFonts w:cstheme="minorHAnsi"/>
          <w:sz w:val="24"/>
          <w:szCs w:val="24"/>
        </w:rPr>
      </w:pPr>
    </w:p>
    <w:p w14:paraId="7A45AE3F" w14:textId="052C18CA" w:rsidR="00851F6C" w:rsidRPr="00851F6C" w:rsidRDefault="00851F6C" w:rsidP="008179F8">
      <w:pPr>
        <w:spacing w:after="0" w:line="240" w:lineRule="auto"/>
        <w:rPr>
          <w:rFonts w:cstheme="minorHAnsi"/>
          <w:b/>
          <w:bCs/>
          <w:sz w:val="24"/>
          <w:szCs w:val="24"/>
        </w:rPr>
      </w:pPr>
      <w:r w:rsidRPr="00851F6C">
        <w:rPr>
          <w:rFonts w:cstheme="minorHAnsi"/>
          <w:b/>
          <w:bCs/>
          <w:sz w:val="24"/>
          <w:szCs w:val="24"/>
        </w:rPr>
        <w:t xml:space="preserve">How </w:t>
      </w:r>
      <w:r w:rsidR="00535E91">
        <w:rPr>
          <w:rFonts w:cstheme="minorHAnsi"/>
          <w:b/>
          <w:bCs/>
          <w:sz w:val="24"/>
          <w:szCs w:val="24"/>
        </w:rPr>
        <w:t>AAQMS</w:t>
      </w:r>
      <w:r w:rsidR="00535E91" w:rsidRPr="005E5C86">
        <w:rPr>
          <w:rFonts w:cstheme="minorHAnsi"/>
          <w:b/>
          <w:bCs/>
          <w:sz w:val="24"/>
          <w:szCs w:val="24"/>
        </w:rPr>
        <w:t xml:space="preserve"> </w:t>
      </w:r>
      <w:r w:rsidR="00A8106A">
        <w:rPr>
          <w:rFonts w:cstheme="minorHAnsi"/>
          <w:b/>
          <w:bCs/>
          <w:sz w:val="24"/>
          <w:szCs w:val="24"/>
        </w:rPr>
        <w:t xml:space="preserve">is Being </w:t>
      </w:r>
      <w:r w:rsidR="00535E91">
        <w:rPr>
          <w:rFonts w:cstheme="minorHAnsi"/>
          <w:b/>
          <w:bCs/>
          <w:sz w:val="24"/>
          <w:szCs w:val="24"/>
        </w:rPr>
        <w:t>Developed</w:t>
      </w:r>
    </w:p>
    <w:p w14:paraId="16130B4A" w14:textId="106DB9B9" w:rsidR="007509EE" w:rsidRDefault="0073562F" w:rsidP="51AC6EBB">
      <w:pPr>
        <w:spacing w:after="0" w:line="240" w:lineRule="auto"/>
        <w:rPr>
          <w:sz w:val="24"/>
          <w:szCs w:val="24"/>
        </w:rPr>
      </w:pPr>
      <w:r w:rsidRPr="51AC6EBB">
        <w:rPr>
          <w:sz w:val="24"/>
          <w:szCs w:val="24"/>
        </w:rPr>
        <w:t xml:space="preserve">AAQMS is being developed in three key areas: </w:t>
      </w:r>
      <w:r w:rsidR="00B938E4" w:rsidRPr="51AC6EBB">
        <w:rPr>
          <w:sz w:val="24"/>
          <w:szCs w:val="24"/>
        </w:rPr>
        <w:t xml:space="preserve">the </w:t>
      </w:r>
      <w:r w:rsidRPr="51AC6EBB">
        <w:rPr>
          <w:sz w:val="24"/>
          <w:szCs w:val="24"/>
        </w:rPr>
        <w:t xml:space="preserve">CMAQ model, </w:t>
      </w:r>
      <w:r w:rsidR="00B938E4" w:rsidRPr="51AC6EBB">
        <w:rPr>
          <w:sz w:val="24"/>
          <w:szCs w:val="24"/>
        </w:rPr>
        <w:t xml:space="preserve">the </w:t>
      </w:r>
      <w:r w:rsidRPr="51AC6EBB">
        <w:rPr>
          <w:sz w:val="24"/>
          <w:szCs w:val="24"/>
        </w:rPr>
        <w:t xml:space="preserve">meteorological model, and the unified coupler and I/O system.  First, CMAQ development </w:t>
      </w:r>
      <w:r w:rsidR="00D962A2" w:rsidRPr="51AC6EBB">
        <w:rPr>
          <w:sz w:val="24"/>
          <w:szCs w:val="24"/>
        </w:rPr>
        <w:t>will continue</w:t>
      </w:r>
      <w:r w:rsidR="001A32A2" w:rsidRPr="51AC6EBB">
        <w:rPr>
          <w:sz w:val="24"/>
          <w:szCs w:val="24"/>
        </w:rPr>
        <w:t xml:space="preserve"> </w:t>
      </w:r>
      <w:r w:rsidRPr="51AC6EBB">
        <w:rPr>
          <w:sz w:val="24"/>
          <w:szCs w:val="24"/>
        </w:rPr>
        <w:t xml:space="preserve">by bringing in state-of-the-art science and technology.  </w:t>
      </w:r>
      <w:commentRangeStart w:id="9"/>
      <w:r w:rsidRPr="51AC6EBB">
        <w:rPr>
          <w:sz w:val="24"/>
          <w:szCs w:val="24"/>
        </w:rPr>
        <w:t xml:space="preserve">Second, </w:t>
      </w:r>
      <w:r w:rsidR="009601EB" w:rsidRPr="51AC6EBB">
        <w:rPr>
          <w:sz w:val="24"/>
          <w:szCs w:val="24"/>
        </w:rPr>
        <w:t xml:space="preserve">modifications to WRF and MPAS-A have been made </w:t>
      </w:r>
      <w:r w:rsidR="00FD7B41" w:rsidRPr="51AC6EBB">
        <w:rPr>
          <w:sz w:val="24"/>
          <w:szCs w:val="24"/>
        </w:rPr>
        <w:t xml:space="preserve">by EPA researchers </w:t>
      </w:r>
      <w:r w:rsidR="009601EB" w:rsidRPr="51AC6EBB">
        <w:rPr>
          <w:sz w:val="24"/>
          <w:szCs w:val="24"/>
        </w:rPr>
        <w:t>through external code contribution</w:t>
      </w:r>
      <w:r w:rsidR="00B938E4" w:rsidRPr="51AC6EBB">
        <w:rPr>
          <w:sz w:val="24"/>
          <w:szCs w:val="24"/>
        </w:rPr>
        <w:t>s</w:t>
      </w:r>
      <w:r w:rsidR="009601EB" w:rsidRPr="51AC6EBB">
        <w:rPr>
          <w:sz w:val="24"/>
          <w:szCs w:val="24"/>
        </w:rPr>
        <w:t xml:space="preserve"> </w:t>
      </w:r>
      <w:del w:id="10" w:author="Appel, Keith Wyat (he/him/his)" w:date="2024-04-05T12:31:00Z">
        <w:r w:rsidR="009601EB" w:rsidRPr="51AC6EBB" w:rsidDel="009677B6">
          <w:rPr>
            <w:sz w:val="24"/>
            <w:szCs w:val="24"/>
          </w:rPr>
          <w:delText>(WRF and MPAS were both developed at NCAR)</w:delText>
        </w:r>
      </w:del>
      <w:r w:rsidR="009601EB" w:rsidRPr="51AC6EBB">
        <w:rPr>
          <w:sz w:val="24"/>
          <w:szCs w:val="24"/>
        </w:rPr>
        <w:t xml:space="preserve"> to include physics options preferred by air quality modelers and </w:t>
      </w:r>
      <w:del w:id="11" w:author="Appel, Keith Wyat (he/him/his)" w:date="2024-04-05T12:32:00Z">
        <w:r w:rsidR="009601EB" w:rsidRPr="51AC6EBB" w:rsidDel="009677B6">
          <w:rPr>
            <w:sz w:val="24"/>
            <w:szCs w:val="24"/>
          </w:rPr>
          <w:delText xml:space="preserve">the </w:delText>
        </w:r>
      </w:del>
      <w:r w:rsidR="009601EB" w:rsidRPr="51AC6EBB">
        <w:rPr>
          <w:sz w:val="24"/>
          <w:szCs w:val="24"/>
        </w:rPr>
        <w:t>implement</w:t>
      </w:r>
      <w:del w:id="12" w:author="Appel, Keith Wyat (he/him/his)" w:date="2024-04-05T12:32:00Z">
        <w:r w:rsidR="009601EB" w:rsidRPr="51AC6EBB" w:rsidDel="009677B6">
          <w:rPr>
            <w:sz w:val="24"/>
            <w:szCs w:val="24"/>
          </w:rPr>
          <w:delText>ation of</w:delText>
        </w:r>
      </w:del>
      <w:r w:rsidR="009601EB" w:rsidRPr="51AC6EBB">
        <w:rPr>
          <w:sz w:val="24"/>
          <w:szCs w:val="24"/>
        </w:rPr>
        <w:t xml:space="preserve"> analysis nudging to improve the suitability </w:t>
      </w:r>
      <w:r w:rsidR="001A32A2" w:rsidRPr="51AC6EBB">
        <w:rPr>
          <w:sz w:val="24"/>
          <w:szCs w:val="24"/>
        </w:rPr>
        <w:t xml:space="preserve">of </w:t>
      </w:r>
      <w:r w:rsidR="00A833EC" w:rsidRPr="51AC6EBB">
        <w:rPr>
          <w:sz w:val="24"/>
          <w:szCs w:val="24"/>
        </w:rPr>
        <w:t>MPAS</w:t>
      </w:r>
      <w:r w:rsidR="001A32A2" w:rsidRPr="51AC6EBB">
        <w:rPr>
          <w:sz w:val="24"/>
          <w:szCs w:val="24"/>
        </w:rPr>
        <w:t xml:space="preserve"> </w:t>
      </w:r>
      <w:r w:rsidR="009601EB" w:rsidRPr="51AC6EBB">
        <w:rPr>
          <w:sz w:val="24"/>
          <w:szCs w:val="24"/>
        </w:rPr>
        <w:t>for long-term retrospective simulations for air quality applications</w:t>
      </w:r>
      <w:r w:rsidRPr="51AC6EBB">
        <w:rPr>
          <w:sz w:val="24"/>
          <w:szCs w:val="24"/>
        </w:rPr>
        <w:t xml:space="preserve">. </w:t>
      </w:r>
      <w:commentRangeEnd w:id="9"/>
      <w:r w:rsidR="00380CC9">
        <w:rPr>
          <w:rStyle w:val="CommentReference"/>
        </w:rPr>
        <w:commentReference w:id="9"/>
      </w:r>
      <w:r w:rsidR="007509EE" w:rsidRPr="51AC6EBB">
        <w:rPr>
          <w:sz w:val="24"/>
          <w:szCs w:val="24"/>
        </w:rPr>
        <w:t>Third, a unified coupler has been constructed to facilitate data exchange between CMAQ and the meteorological model (either WRF or MPAS-A) in the coupled model configuration</w:t>
      </w:r>
      <w:ins w:id="13" w:author="Appel, Keith Wyat (he/him/his)" w:date="2024-04-05T12:26:00Z">
        <w:r w:rsidR="009677B6">
          <w:rPr>
            <w:sz w:val="24"/>
            <w:szCs w:val="24"/>
          </w:rPr>
          <w:t>, while</w:t>
        </w:r>
      </w:ins>
      <w:ins w:id="14" w:author="Appel, Keith Wyat (he/him/his)" w:date="2024-04-05T12:33:00Z">
        <w:r w:rsidR="009677B6">
          <w:rPr>
            <w:sz w:val="24"/>
            <w:szCs w:val="24"/>
          </w:rPr>
          <w:t xml:space="preserve"> </w:t>
        </w:r>
      </w:ins>
      <w:del w:id="15" w:author="Appel, Keith Wyat (he/him/his)" w:date="2024-04-05T12:26:00Z">
        <w:r w:rsidR="007509EE" w:rsidRPr="51AC6EBB" w:rsidDel="009677B6">
          <w:rPr>
            <w:sz w:val="24"/>
            <w:szCs w:val="24"/>
          </w:rPr>
          <w:delText>. A</w:delText>
        </w:r>
      </w:del>
      <w:ins w:id="16" w:author="Appel, Keith Wyat (he/him/his)" w:date="2024-04-05T12:26:00Z">
        <w:r w:rsidR="009677B6">
          <w:rPr>
            <w:sz w:val="24"/>
            <w:szCs w:val="24"/>
          </w:rPr>
          <w:t>a</w:t>
        </w:r>
      </w:ins>
      <w:r w:rsidR="007509EE" w:rsidRPr="51AC6EBB">
        <w:rPr>
          <w:sz w:val="24"/>
          <w:szCs w:val="24"/>
        </w:rPr>
        <w:t xml:space="preserve"> new I/O system was </w:t>
      </w:r>
      <w:ins w:id="17" w:author="Appel, Keith Wyat (he/him/his)" w:date="2024-04-05T12:26:00Z">
        <w:r w:rsidR="009677B6">
          <w:rPr>
            <w:sz w:val="24"/>
            <w:szCs w:val="24"/>
          </w:rPr>
          <w:t xml:space="preserve">also </w:t>
        </w:r>
      </w:ins>
      <w:r w:rsidR="007509EE" w:rsidRPr="51AC6EBB">
        <w:rPr>
          <w:sz w:val="24"/>
          <w:szCs w:val="24"/>
        </w:rPr>
        <w:t xml:space="preserve">built to accommodate various data formats in different model configurations. With the release of CMAQv6.0, the CMAQ code </w:t>
      </w:r>
      <w:del w:id="18" w:author="Appel, Keith Wyat (he/him/his)" w:date="2024-04-05T12:27:00Z">
        <w:r w:rsidR="007509EE" w:rsidRPr="51AC6EBB" w:rsidDel="009677B6">
          <w:rPr>
            <w:sz w:val="24"/>
            <w:szCs w:val="24"/>
          </w:rPr>
          <w:delText xml:space="preserve">in the repository </w:delText>
        </w:r>
      </w:del>
      <w:r w:rsidR="007509EE" w:rsidRPr="51AC6EBB">
        <w:rPr>
          <w:sz w:val="24"/>
          <w:szCs w:val="24"/>
        </w:rPr>
        <w:t xml:space="preserve">will </w:t>
      </w:r>
      <w:ins w:id="19" w:author="Appel, Keith Wyat (he/him/his)" w:date="2024-04-05T12:27:00Z">
        <w:r w:rsidR="009677B6">
          <w:rPr>
            <w:sz w:val="24"/>
            <w:szCs w:val="24"/>
          </w:rPr>
          <w:t xml:space="preserve">fully </w:t>
        </w:r>
      </w:ins>
      <w:r w:rsidR="00FD7B41" w:rsidRPr="51AC6EBB">
        <w:rPr>
          <w:sz w:val="24"/>
          <w:szCs w:val="24"/>
        </w:rPr>
        <w:t>support its use</w:t>
      </w:r>
      <w:r w:rsidR="007509EE" w:rsidRPr="51AC6EBB">
        <w:rPr>
          <w:sz w:val="24"/>
          <w:szCs w:val="24"/>
        </w:rPr>
        <w:t xml:space="preserve"> for MPAS-CMAQ </w:t>
      </w:r>
      <w:r w:rsidR="00416F72" w:rsidRPr="51AC6EBB">
        <w:rPr>
          <w:sz w:val="24"/>
          <w:szCs w:val="24"/>
        </w:rPr>
        <w:t xml:space="preserve">and </w:t>
      </w:r>
      <w:r w:rsidR="007509EE" w:rsidRPr="51AC6EBB">
        <w:rPr>
          <w:sz w:val="24"/>
          <w:szCs w:val="24"/>
        </w:rPr>
        <w:t xml:space="preserve">WRF-CMAQ in </w:t>
      </w:r>
      <w:r w:rsidR="00416F72" w:rsidRPr="51AC6EBB">
        <w:rPr>
          <w:sz w:val="24"/>
          <w:szCs w:val="24"/>
        </w:rPr>
        <w:t xml:space="preserve">both </w:t>
      </w:r>
      <w:r w:rsidR="007509EE" w:rsidRPr="51AC6EBB">
        <w:rPr>
          <w:sz w:val="24"/>
          <w:szCs w:val="24"/>
        </w:rPr>
        <w:t xml:space="preserve">coupled </w:t>
      </w:r>
      <w:r w:rsidR="00416F72" w:rsidRPr="51AC6EBB">
        <w:rPr>
          <w:sz w:val="24"/>
          <w:szCs w:val="24"/>
        </w:rPr>
        <w:t xml:space="preserve">and </w:t>
      </w:r>
      <w:r w:rsidR="007509EE" w:rsidRPr="51AC6EBB">
        <w:rPr>
          <w:sz w:val="24"/>
          <w:szCs w:val="24"/>
        </w:rPr>
        <w:t>offline mode.</w:t>
      </w:r>
    </w:p>
    <w:p w14:paraId="74612DB4" w14:textId="06681099" w:rsidR="51AC6EBB" w:rsidRDefault="51AC6EBB" w:rsidP="51AC6EBB">
      <w:pPr>
        <w:spacing w:after="0" w:line="240" w:lineRule="auto"/>
        <w:rPr>
          <w:sz w:val="24"/>
          <w:szCs w:val="24"/>
        </w:rPr>
      </w:pPr>
    </w:p>
    <w:p w14:paraId="00F531AD" w14:textId="0A8E068F" w:rsidR="007509EE" w:rsidRDefault="0073562F" w:rsidP="51AC6EBB">
      <w:pPr>
        <w:spacing w:after="0" w:line="240" w:lineRule="auto"/>
        <w:rPr>
          <w:sz w:val="24"/>
          <w:szCs w:val="24"/>
        </w:rPr>
      </w:pPr>
      <w:r w:rsidRPr="51AC6EBB">
        <w:rPr>
          <w:sz w:val="24"/>
          <w:szCs w:val="24"/>
        </w:rPr>
        <w:t xml:space="preserve">Regional modeling capability will be </w:t>
      </w:r>
      <w:r w:rsidR="003A27E0" w:rsidRPr="51AC6EBB">
        <w:rPr>
          <w:sz w:val="24"/>
          <w:szCs w:val="24"/>
        </w:rPr>
        <w:t>facilitated</w:t>
      </w:r>
      <w:r w:rsidR="007509EE" w:rsidRPr="51AC6EBB">
        <w:rPr>
          <w:sz w:val="24"/>
          <w:szCs w:val="24"/>
        </w:rPr>
        <w:t xml:space="preserve"> </w:t>
      </w:r>
      <w:r w:rsidRPr="51AC6EBB">
        <w:rPr>
          <w:sz w:val="24"/>
          <w:szCs w:val="24"/>
        </w:rPr>
        <w:t xml:space="preserve">through development of regional MPAS-CMAQ based on the regional version of MPAS-A. Regional MPAS-CMAQ will have reduced model runtime (versus running the entire global model) and will mesh precisely with </w:t>
      </w:r>
      <w:r w:rsidR="00D53ABA" w:rsidRPr="51AC6EBB">
        <w:rPr>
          <w:sz w:val="24"/>
          <w:szCs w:val="24"/>
        </w:rPr>
        <w:t xml:space="preserve">the </w:t>
      </w:r>
      <w:r w:rsidRPr="51AC6EBB">
        <w:rPr>
          <w:sz w:val="24"/>
          <w:szCs w:val="24"/>
        </w:rPr>
        <w:t xml:space="preserve">global model allowing global-regional connections without any inconsistencies at the boundaries. </w:t>
      </w:r>
      <w:r w:rsidR="008061E9" w:rsidRPr="51AC6EBB">
        <w:rPr>
          <w:sz w:val="24"/>
          <w:szCs w:val="24"/>
        </w:rPr>
        <w:t>As a temporary “bridge” between WRF and MPAS-A</w:t>
      </w:r>
      <w:ins w:id="20" w:author="Yelverton, Tiffany" w:date="2024-03-22T14:06:00Z">
        <w:r w:rsidR="00380CC9">
          <w:rPr>
            <w:sz w:val="24"/>
            <w:szCs w:val="24"/>
          </w:rPr>
          <w:t>,</w:t>
        </w:r>
      </w:ins>
      <w:r w:rsidR="00C21AF1">
        <w:rPr>
          <w:sz w:val="24"/>
          <w:szCs w:val="24"/>
        </w:rPr>
        <w:t xml:space="preserve"> and to allow for sufficient time for the MPAS-CMAQ development</w:t>
      </w:r>
      <w:r w:rsidR="008061E9" w:rsidRPr="51AC6EBB">
        <w:rPr>
          <w:sz w:val="24"/>
          <w:szCs w:val="24"/>
        </w:rPr>
        <w:t>, new code will be developed to interpolate MPAS-A output to WRF-like output files compatible with the existing CMAQ code for offline CMAQ applications.</w:t>
      </w:r>
    </w:p>
    <w:p w14:paraId="037DB4CD" w14:textId="20CF9FCE" w:rsidR="51AC6EBB" w:rsidRDefault="51AC6EBB" w:rsidP="51AC6EBB">
      <w:pPr>
        <w:spacing w:after="0" w:line="240" w:lineRule="auto"/>
        <w:rPr>
          <w:sz w:val="24"/>
          <w:szCs w:val="24"/>
        </w:rPr>
      </w:pPr>
    </w:p>
    <w:p w14:paraId="65DE7F72" w14:textId="73E1AEC2" w:rsidR="0073562F" w:rsidRDefault="0073562F" w:rsidP="0073562F">
      <w:pPr>
        <w:spacing w:after="0" w:line="240" w:lineRule="auto"/>
        <w:rPr>
          <w:rFonts w:cstheme="minorHAnsi"/>
          <w:sz w:val="24"/>
          <w:szCs w:val="24"/>
        </w:rPr>
      </w:pPr>
      <w:r>
        <w:rPr>
          <w:rFonts w:cstheme="minorHAnsi"/>
          <w:sz w:val="24"/>
          <w:szCs w:val="24"/>
        </w:rPr>
        <w:t>In summary, t</w:t>
      </w:r>
      <w:r w:rsidRPr="002770A0">
        <w:rPr>
          <w:rFonts w:cstheme="minorHAnsi"/>
          <w:sz w:val="24"/>
          <w:szCs w:val="24"/>
        </w:rPr>
        <w:t xml:space="preserve">he </w:t>
      </w:r>
      <w:r>
        <w:rPr>
          <w:rFonts w:cstheme="minorHAnsi"/>
          <w:sz w:val="24"/>
          <w:szCs w:val="24"/>
        </w:rPr>
        <w:t>AAQMS</w:t>
      </w:r>
      <w:r w:rsidRPr="002770A0">
        <w:rPr>
          <w:rFonts w:cstheme="minorHAnsi"/>
          <w:sz w:val="24"/>
          <w:szCs w:val="24"/>
        </w:rPr>
        <w:t xml:space="preserve"> development is synergistic with </w:t>
      </w:r>
      <w:r>
        <w:rPr>
          <w:rFonts w:cstheme="minorHAnsi"/>
          <w:sz w:val="24"/>
          <w:szCs w:val="24"/>
        </w:rPr>
        <w:t xml:space="preserve">continuing </w:t>
      </w:r>
      <w:r w:rsidRPr="002770A0">
        <w:rPr>
          <w:rFonts w:cstheme="minorHAnsi"/>
          <w:sz w:val="24"/>
          <w:szCs w:val="24"/>
        </w:rPr>
        <w:t xml:space="preserve">CMAQ development and leverages </w:t>
      </w:r>
      <w:r>
        <w:rPr>
          <w:rFonts w:cstheme="minorHAnsi"/>
          <w:sz w:val="24"/>
          <w:szCs w:val="24"/>
        </w:rPr>
        <w:t>advances</w:t>
      </w:r>
      <w:r w:rsidRPr="002770A0">
        <w:rPr>
          <w:rFonts w:cstheme="minorHAnsi"/>
          <w:sz w:val="24"/>
          <w:szCs w:val="24"/>
        </w:rPr>
        <w:t xml:space="preserve"> in both the atmospheric dynamics and chemistry modeling communities by linking the </w:t>
      </w:r>
      <w:r>
        <w:rPr>
          <w:rFonts w:cstheme="minorHAnsi"/>
          <w:sz w:val="24"/>
          <w:szCs w:val="24"/>
        </w:rPr>
        <w:t xml:space="preserve">WRF or </w:t>
      </w:r>
      <w:r w:rsidRPr="002770A0">
        <w:rPr>
          <w:rFonts w:cstheme="minorHAnsi"/>
          <w:sz w:val="24"/>
          <w:szCs w:val="24"/>
        </w:rPr>
        <w:t>MPAS</w:t>
      </w:r>
      <w:r>
        <w:rPr>
          <w:rFonts w:cstheme="minorHAnsi"/>
          <w:sz w:val="24"/>
          <w:szCs w:val="24"/>
        </w:rPr>
        <w:t>-A</w:t>
      </w:r>
      <w:r w:rsidRPr="002770A0">
        <w:rPr>
          <w:rFonts w:cstheme="minorHAnsi"/>
          <w:sz w:val="24"/>
          <w:szCs w:val="24"/>
        </w:rPr>
        <w:t xml:space="preserve"> </w:t>
      </w:r>
      <w:r w:rsidR="009601EB" w:rsidRPr="002770A0">
        <w:rPr>
          <w:rFonts w:cstheme="minorHAnsi"/>
          <w:sz w:val="24"/>
          <w:szCs w:val="24"/>
        </w:rPr>
        <w:t xml:space="preserve">models </w:t>
      </w:r>
      <w:r w:rsidR="009601EB">
        <w:rPr>
          <w:rFonts w:cstheme="minorHAnsi"/>
          <w:sz w:val="24"/>
          <w:szCs w:val="24"/>
        </w:rPr>
        <w:t>with</w:t>
      </w:r>
      <w:r w:rsidRPr="002770A0">
        <w:rPr>
          <w:rFonts w:cstheme="minorHAnsi"/>
          <w:sz w:val="24"/>
          <w:szCs w:val="24"/>
        </w:rPr>
        <w:t xml:space="preserve"> CMAQ</w:t>
      </w:r>
      <w:r w:rsidR="007509EE">
        <w:rPr>
          <w:rFonts w:cstheme="minorHAnsi"/>
          <w:sz w:val="24"/>
          <w:szCs w:val="24"/>
        </w:rPr>
        <w:t xml:space="preserve"> effortlessly</w:t>
      </w:r>
      <w:r w:rsidRPr="002770A0">
        <w:rPr>
          <w:rFonts w:cstheme="minorHAnsi"/>
          <w:sz w:val="24"/>
          <w:szCs w:val="24"/>
        </w:rPr>
        <w:t xml:space="preserve">.  </w:t>
      </w:r>
    </w:p>
    <w:p w14:paraId="091763BA" w14:textId="77777777" w:rsidR="002770A0" w:rsidRDefault="002770A0" w:rsidP="008179F8">
      <w:pPr>
        <w:spacing w:after="0" w:line="240" w:lineRule="auto"/>
        <w:rPr>
          <w:rFonts w:cstheme="minorHAnsi"/>
          <w:sz w:val="24"/>
          <w:szCs w:val="24"/>
        </w:rPr>
      </w:pPr>
    </w:p>
    <w:p w14:paraId="4280637F" w14:textId="20FE1A4B" w:rsidR="005E5C86" w:rsidRPr="005E5C86" w:rsidRDefault="005E5C86" w:rsidP="008179F8">
      <w:pPr>
        <w:spacing w:after="0" w:line="240" w:lineRule="auto"/>
        <w:rPr>
          <w:rFonts w:cstheme="minorHAnsi"/>
          <w:b/>
          <w:bCs/>
          <w:sz w:val="24"/>
          <w:szCs w:val="24"/>
        </w:rPr>
      </w:pPr>
      <w:commentRangeStart w:id="21"/>
      <w:r w:rsidRPr="005E5C86">
        <w:rPr>
          <w:rFonts w:cstheme="minorHAnsi"/>
          <w:b/>
          <w:bCs/>
          <w:sz w:val="24"/>
          <w:szCs w:val="24"/>
        </w:rPr>
        <w:t xml:space="preserve">How </w:t>
      </w:r>
      <w:r w:rsidR="00535E91">
        <w:rPr>
          <w:rFonts w:cstheme="minorHAnsi"/>
          <w:b/>
          <w:bCs/>
          <w:sz w:val="24"/>
          <w:szCs w:val="24"/>
        </w:rPr>
        <w:t>AAQMS</w:t>
      </w:r>
      <w:r w:rsidR="00535E91" w:rsidRPr="005E5C86">
        <w:rPr>
          <w:rFonts w:cstheme="minorHAnsi"/>
          <w:b/>
          <w:bCs/>
          <w:sz w:val="24"/>
          <w:szCs w:val="24"/>
        </w:rPr>
        <w:t xml:space="preserve"> </w:t>
      </w:r>
      <w:r w:rsidR="00C175A1" w:rsidRPr="005E5C86">
        <w:rPr>
          <w:rFonts w:cstheme="minorHAnsi"/>
          <w:b/>
          <w:bCs/>
          <w:sz w:val="24"/>
          <w:szCs w:val="24"/>
        </w:rPr>
        <w:t xml:space="preserve">Will </w:t>
      </w:r>
      <w:r w:rsidRPr="005E5C86">
        <w:rPr>
          <w:rFonts w:cstheme="minorHAnsi"/>
          <w:b/>
          <w:bCs/>
          <w:sz w:val="24"/>
          <w:szCs w:val="24"/>
        </w:rPr>
        <w:t>Improve Air Quality Modeling</w:t>
      </w:r>
      <w:commentRangeEnd w:id="21"/>
      <w:r w:rsidR="000E516E">
        <w:rPr>
          <w:rStyle w:val="CommentReference"/>
        </w:rPr>
        <w:commentReference w:id="21"/>
      </w:r>
    </w:p>
    <w:p w14:paraId="76EFE1A7" w14:textId="17F34244" w:rsidR="00AB124F" w:rsidRDefault="00F537DD" w:rsidP="51AC6EBB">
      <w:pPr>
        <w:spacing w:after="0" w:line="240" w:lineRule="auto"/>
        <w:rPr>
          <w:sz w:val="24"/>
          <w:szCs w:val="24"/>
        </w:rPr>
      </w:pPr>
      <w:r w:rsidRPr="51AC6EBB">
        <w:rPr>
          <w:sz w:val="24"/>
          <w:szCs w:val="24"/>
        </w:rPr>
        <w:t>The development</w:t>
      </w:r>
      <w:r w:rsidR="00C175A1" w:rsidRPr="51AC6EBB">
        <w:rPr>
          <w:sz w:val="24"/>
          <w:szCs w:val="24"/>
        </w:rPr>
        <w:t xml:space="preserve"> of</w:t>
      </w:r>
      <w:r w:rsidRPr="51AC6EBB">
        <w:rPr>
          <w:sz w:val="24"/>
          <w:szCs w:val="24"/>
        </w:rPr>
        <w:t xml:space="preserve"> </w:t>
      </w:r>
      <w:r w:rsidR="002F60AB" w:rsidRPr="51AC6EBB">
        <w:rPr>
          <w:sz w:val="24"/>
          <w:szCs w:val="24"/>
        </w:rPr>
        <w:t>MPAS-CMAQ as a configurable component</w:t>
      </w:r>
      <w:r w:rsidR="00083BE2" w:rsidRPr="51AC6EBB">
        <w:rPr>
          <w:sz w:val="24"/>
          <w:szCs w:val="24"/>
        </w:rPr>
        <w:t xml:space="preserve"> in the AAQMS</w:t>
      </w:r>
      <w:r w:rsidR="002F60AB" w:rsidRPr="51AC6EBB">
        <w:rPr>
          <w:sz w:val="24"/>
          <w:szCs w:val="24"/>
        </w:rPr>
        <w:t xml:space="preserve"> will </w:t>
      </w:r>
      <w:del w:id="22" w:author="Appel, Keith Wyat (he/him/his)" w:date="2024-04-05T12:35:00Z">
        <w:r w:rsidR="002F60AB" w:rsidRPr="51AC6EBB" w:rsidDel="009677B6">
          <w:rPr>
            <w:sz w:val="24"/>
            <w:szCs w:val="24"/>
          </w:rPr>
          <w:delText>be used to</w:delText>
        </w:r>
      </w:del>
      <w:ins w:id="23" w:author="Appel, Keith Wyat (he/him/his)" w:date="2024-04-05T12:35:00Z">
        <w:r w:rsidR="009677B6">
          <w:rPr>
            <w:sz w:val="24"/>
            <w:szCs w:val="24"/>
          </w:rPr>
          <w:t>help</w:t>
        </w:r>
      </w:ins>
      <w:r w:rsidRPr="51AC6EBB">
        <w:rPr>
          <w:sz w:val="24"/>
          <w:szCs w:val="24"/>
        </w:rPr>
        <w:t xml:space="preserve"> address limitations in </w:t>
      </w:r>
      <w:r w:rsidR="36C87A79" w:rsidRPr="51AC6EBB">
        <w:rPr>
          <w:sz w:val="24"/>
          <w:szCs w:val="24"/>
        </w:rPr>
        <w:t>traditional</w:t>
      </w:r>
      <w:r w:rsidRPr="51AC6EBB">
        <w:rPr>
          <w:sz w:val="24"/>
          <w:szCs w:val="24"/>
        </w:rPr>
        <w:t xml:space="preserve"> multiscale modeling systems</w:t>
      </w:r>
      <w:r w:rsidR="628709B6" w:rsidRPr="51AC6EBB">
        <w:rPr>
          <w:sz w:val="24"/>
          <w:szCs w:val="24"/>
        </w:rPr>
        <w:t>, such as</w:t>
      </w:r>
      <w:r w:rsidRPr="51AC6EBB">
        <w:rPr>
          <w:sz w:val="24"/>
          <w:szCs w:val="24"/>
        </w:rPr>
        <w:t xml:space="preserve"> inconsistencies in process representations, chemical species mapping, and grid structures between the global and regional models. Currently, multiple grid nesting from hemispheric to local scales adds interpolation errors at every step of refinement. The </w:t>
      </w:r>
      <w:r w:rsidR="002F60AB" w:rsidRPr="51AC6EBB">
        <w:rPr>
          <w:sz w:val="24"/>
          <w:szCs w:val="24"/>
        </w:rPr>
        <w:t>MPAS-CMAQ</w:t>
      </w:r>
      <w:r w:rsidRPr="51AC6EBB">
        <w:rPr>
          <w:sz w:val="24"/>
          <w:szCs w:val="24"/>
        </w:rPr>
        <w:t xml:space="preserve"> </w:t>
      </w:r>
      <w:r w:rsidR="0094101D" w:rsidRPr="51AC6EBB">
        <w:rPr>
          <w:sz w:val="24"/>
          <w:szCs w:val="24"/>
        </w:rPr>
        <w:t xml:space="preserve">modeling </w:t>
      </w:r>
      <w:r w:rsidRPr="51AC6EBB">
        <w:rPr>
          <w:sz w:val="24"/>
          <w:szCs w:val="24"/>
        </w:rPr>
        <w:t xml:space="preserve">system will </w:t>
      </w:r>
      <w:r w:rsidR="00280218" w:rsidRPr="51AC6EBB">
        <w:rPr>
          <w:sz w:val="24"/>
          <w:szCs w:val="24"/>
        </w:rPr>
        <w:t>eliminate</w:t>
      </w:r>
      <w:r w:rsidR="0094101D" w:rsidRPr="51AC6EBB">
        <w:rPr>
          <w:sz w:val="24"/>
          <w:szCs w:val="24"/>
        </w:rPr>
        <w:t xml:space="preserve"> these interpolation errors </w:t>
      </w:r>
      <w:del w:id="24" w:author="Yelverton, Tiffany" w:date="2024-03-22T14:09:00Z">
        <w:r w:rsidR="0094101D" w:rsidRPr="51AC6EBB" w:rsidDel="00E06099">
          <w:rPr>
            <w:sz w:val="24"/>
            <w:szCs w:val="24"/>
          </w:rPr>
          <w:delText xml:space="preserve">to </w:delText>
        </w:r>
      </w:del>
      <w:ins w:id="25" w:author="Yelverton, Tiffany" w:date="2024-03-22T14:09:00Z">
        <w:r w:rsidR="00E06099">
          <w:rPr>
            <w:sz w:val="24"/>
            <w:szCs w:val="24"/>
          </w:rPr>
          <w:t>and</w:t>
        </w:r>
        <w:r w:rsidR="00E06099" w:rsidRPr="51AC6EBB">
          <w:rPr>
            <w:sz w:val="24"/>
            <w:szCs w:val="24"/>
          </w:rPr>
          <w:t xml:space="preserve"> </w:t>
        </w:r>
      </w:ins>
      <w:r w:rsidRPr="51AC6EBB">
        <w:rPr>
          <w:sz w:val="24"/>
          <w:szCs w:val="24"/>
        </w:rPr>
        <w:t xml:space="preserve">enable more robust examinations of the impacts of international transport on modulating background concentrations that interfere with attainment of the national ambient air quality standards (NAAQS) and continued progress towards regional haze goals. </w:t>
      </w:r>
      <w:r w:rsidR="00F911BA" w:rsidRPr="51AC6EBB">
        <w:rPr>
          <w:sz w:val="24"/>
          <w:szCs w:val="24"/>
        </w:rPr>
        <w:t xml:space="preserve">The AAQMS provides flexibility to </w:t>
      </w:r>
      <w:r w:rsidR="003F67E5" w:rsidRPr="51AC6EBB">
        <w:rPr>
          <w:sz w:val="24"/>
          <w:szCs w:val="24"/>
        </w:rPr>
        <w:t xml:space="preserve">the </w:t>
      </w:r>
      <w:r w:rsidR="00F911BA" w:rsidRPr="51AC6EBB">
        <w:rPr>
          <w:sz w:val="24"/>
          <w:szCs w:val="24"/>
        </w:rPr>
        <w:t>user to build a particular model configuration to study emerging air quality issue</w:t>
      </w:r>
      <w:r w:rsidR="003F67E5" w:rsidRPr="51AC6EBB">
        <w:rPr>
          <w:sz w:val="24"/>
          <w:szCs w:val="24"/>
        </w:rPr>
        <w:t>s</w:t>
      </w:r>
      <w:r w:rsidR="00F911BA" w:rsidRPr="51AC6EBB">
        <w:rPr>
          <w:sz w:val="24"/>
          <w:szCs w:val="24"/>
        </w:rPr>
        <w:t xml:space="preserve"> or air quality and climate interaction</w:t>
      </w:r>
      <w:del w:id="26" w:author="Yelverton, Tiffany" w:date="2024-03-22T14:10:00Z">
        <w:r w:rsidR="00F911BA" w:rsidRPr="51AC6EBB" w:rsidDel="00E06099">
          <w:rPr>
            <w:sz w:val="24"/>
            <w:szCs w:val="24"/>
          </w:rPr>
          <w:delText xml:space="preserve"> based on need and available resources</w:delText>
        </w:r>
      </w:del>
      <w:r w:rsidR="00C175A1" w:rsidRPr="51AC6EBB">
        <w:rPr>
          <w:sz w:val="24"/>
          <w:szCs w:val="24"/>
        </w:rPr>
        <w:t>.</w:t>
      </w:r>
    </w:p>
    <w:p w14:paraId="1FD68F3F" w14:textId="77777777" w:rsidR="00F537DD" w:rsidRDefault="00F537DD" w:rsidP="00F537DD">
      <w:pPr>
        <w:spacing w:after="0" w:line="240" w:lineRule="auto"/>
        <w:rPr>
          <w:rFonts w:cstheme="minorHAnsi"/>
          <w:sz w:val="24"/>
          <w:szCs w:val="24"/>
        </w:rPr>
      </w:pPr>
    </w:p>
    <w:p w14:paraId="78C14376" w14:textId="2DC172B1" w:rsidR="00AB124F" w:rsidRPr="00AB124F" w:rsidRDefault="00AB124F" w:rsidP="008179F8">
      <w:pPr>
        <w:spacing w:after="0" w:line="240" w:lineRule="auto"/>
        <w:rPr>
          <w:rFonts w:cstheme="minorHAnsi"/>
          <w:b/>
          <w:bCs/>
          <w:sz w:val="24"/>
          <w:szCs w:val="24"/>
        </w:rPr>
      </w:pPr>
      <w:r w:rsidRPr="00AB124F">
        <w:rPr>
          <w:rFonts w:cstheme="minorHAnsi"/>
          <w:b/>
          <w:bCs/>
          <w:sz w:val="24"/>
          <w:szCs w:val="24"/>
        </w:rPr>
        <w:t xml:space="preserve">How </w:t>
      </w:r>
      <w:r w:rsidR="00535E91">
        <w:rPr>
          <w:rFonts w:cstheme="minorHAnsi"/>
          <w:b/>
          <w:bCs/>
          <w:sz w:val="24"/>
          <w:szCs w:val="24"/>
        </w:rPr>
        <w:t>AAQMS</w:t>
      </w:r>
      <w:r w:rsidR="00535E91" w:rsidRPr="005E5C86">
        <w:rPr>
          <w:rFonts w:cstheme="minorHAnsi"/>
          <w:b/>
          <w:bCs/>
          <w:sz w:val="24"/>
          <w:szCs w:val="24"/>
        </w:rPr>
        <w:t xml:space="preserve"> </w:t>
      </w:r>
      <w:r w:rsidRPr="00AB124F">
        <w:rPr>
          <w:rFonts w:cstheme="minorHAnsi"/>
          <w:b/>
          <w:bCs/>
          <w:sz w:val="24"/>
          <w:szCs w:val="24"/>
        </w:rPr>
        <w:t>Will be Used</w:t>
      </w:r>
    </w:p>
    <w:p w14:paraId="16F3C55D" w14:textId="152DD968" w:rsidR="00AB124F" w:rsidRDefault="0048125B" w:rsidP="008179F8">
      <w:pPr>
        <w:spacing w:after="0" w:line="240" w:lineRule="auto"/>
        <w:rPr>
          <w:rFonts w:cstheme="minorHAnsi"/>
          <w:sz w:val="24"/>
          <w:szCs w:val="24"/>
        </w:rPr>
      </w:pPr>
      <w:r>
        <w:rPr>
          <w:rFonts w:cstheme="minorHAnsi"/>
          <w:sz w:val="24"/>
          <w:szCs w:val="24"/>
        </w:rPr>
        <w:t>AAQMS allows user</w:t>
      </w:r>
      <w:r w:rsidR="00A22E87">
        <w:rPr>
          <w:rFonts w:cstheme="minorHAnsi"/>
          <w:sz w:val="24"/>
          <w:szCs w:val="24"/>
        </w:rPr>
        <w:t>s</w:t>
      </w:r>
      <w:r>
        <w:rPr>
          <w:rFonts w:cstheme="minorHAnsi"/>
          <w:sz w:val="24"/>
          <w:szCs w:val="24"/>
        </w:rPr>
        <w:t xml:space="preserve"> </w:t>
      </w:r>
      <w:r w:rsidR="00A22E87">
        <w:rPr>
          <w:rFonts w:cstheme="minorHAnsi"/>
          <w:sz w:val="24"/>
          <w:szCs w:val="24"/>
        </w:rPr>
        <w:t>to construct</w:t>
      </w:r>
      <w:r>
        <w:rPr>
          <w:rFonts w:cstheme="minorHAnsi"/>
          <w:sz w:val="24"/>
          <w:szCs w:val="24"/>
        </w:rPr>
        <w:t xml:space="preserve"> the </w:t>
      </w:r>
      <w:r w:rsidR="00A22E87">
        <w:rPr>
          <w:rFonts w:cstheme="minorHAnsi"/>
          <w:sz w:val="24"/>
          <w:szCs w:val="24"/>
        </w:rPr>
        <w:t>desired</w:t>
      </w:r>
      <w:r>
        <w:rPr>
          <w:rFonts w:cstheme="minorHAnsi"/>
          <w:sz w:val="24"/>
          <w:szCs w:val="24"/>
        </w:rPr>
        <w:t xml:space="preserve"> CMAQ modeling system (offline, </w:t>
      </w:r>
      <w:commentRangeStart w:id="27"/>
      <w:r>
        <w:rPr>
          <w:rFonts w:cstheme="minorHAnsi"/>
          <w:sz w:val="24"/>
          <w:szCs w:val="24"/>
        </w:rPr>
        <w:t>WRF</w:t>
      </w:r>
      <w:commentRangeEnd w:id="27"/>
      <w:r w:rsidR="00E06099">
        <w:rPr>
          <w:rStyle w:val="CommentReference"/>
        </w:rPr>
        <w:commentReference w:id="27"/>
      </w:r>
      <w:r>
        <w:rPr>
          <w:rFonts w:cstheme="minorHAnsi"/>
          <w:sz w:val="24"/>
          <w:szCs w:val="24"/>
        </w:rPr>
        <w:t>-CMAQ, or MPAS-CMAQ) to tackle problem</w:t>
      </w:r>
      <w:r w:rsidR="00A22E87">
        <w:rPr>
          <w:rFonts w:cstheme="minorHAnsi"/>
          <w:sz w:val="24"/>
          <w:szCs w:val="24"/>
        </w:rPr>
        <w:t>s</w:t>
      </w:r>
      <w:r>
        <w:rPr>
          <w:rFonts w:cstheme="minorHAnsi"/>
          <w:sz w:val="24"/>
          <w:szCs w:val="24"/>
        </w:rPr>
        <w:t xml:space="preserve"> with </w:t>
      </w:r>
      <w:r w:rsidR="00460CF5">
        <w:rPr>
          <w:rFonts w:cstheme="minorHAnsi"/>
          <w:sz w:val="24"/>
          <w:szCs w:val="24"/>
        </w:rPr>
        <w:t xml:space="preserve">global coverage </w:t>
      </w:r>
      <w:r w:rsidR="00A22E87">
        <w:rPr>
          <w:rFonts w:cstheme="minorHAnsi"/>
          <w:sz w:val="24"/>
          <w:szCs w:val="24"/>
        </w:rPr>
        <w:t>and</w:t>
      </w:r>
      <w:r>
        <w:rPr>
          <w:rFonts w:cstheme="minorHAnsi"/>
          <w:sz w:val="24"/>
          <w:szCs w:val="24"/>
        </w:rPr>
        <w:t xml:space="preserve"> </w:t>
      </w:r>
      <w:r w:rsidR="00460CF5">
        <w:rPr>
          <w:rFonts w:cstheme="minorHAnsi"/>
          <w:sz w:val="24"/>
          <w:szCs w:val="24"/>
        </w:rPr>
        <w:t>regional high resolution in a single simulation</w:t>
      </w:r>
      <w:r w:rsidR="00A22E87">
        <w:rPr>
          <w:rFonts w:cstheme="minorHAnsi"/>
          <w:sz w:val="24"/>
          <w:szCs w:val="24"/>
        </w:rPr>
        <w:t xml:space="preserve"> or</w:t>
      </w:r>
      <w:r w:rsidR="00460CF5">
        <w:rPr>
          <w:rFonts w:cstheme="minorHAnsi"/>
          <w:sz w:val="24"/>
          <w:szCs w:val="24"/>
        </w:rPr>
        <w:t xml:space="preserve"> MPAS-</w:t>
      </w:r>
      <w:r w:rsidR="008D20B1">
        <w:rPr>
          <w:rFonts w:cstheme="minorHAnsi"/>
          <w:sz w:val="24"/>
          <w:szCs w:val="24"/>
        </w:rPr>
        <w:t>CM</w:t>
      </w:r>
      <w:r w:rsidR="00460CF5">
        <w:rPr>
          <w:rFonts w:cstheme="minorHAnsi"/>
          <w:sz w:val="24"/>
          <w:szCs w:val="24"/>
        </w:rPr>
        <w:t>AQ can be used to provide lateral boundary conditions</w:t>
      </w:r>
      <w:r w:rsidR="0094101D">
        <w:rPr>
          <w:rFonts w:cstheme="minorHAnsi"/>
          <w:sz w:val="24"/>
          <w:szCs w:val="24"/>
        </w:rPr>
        <w:t xml:space="preserve"> (LBCs)</w:t>
      </w:r>
      <w:r w:rsidR="00460CF5">
        <w:rPr>
          <w:rFonts w:cstheme="minorHAnsi"/>
          <w:sz w:val="24"/>
          <w:szCs w:val="24"/>
        </w:rPr>
        <w:t xml:space="preserve"> to a </w:t>
      </w:r>
      <w:r w:rsidR="00460CF5">
        <w:rPr>
          <w:rFonts w:cstheme="minorHAnsi"/>
          <w:sz w:val="24"/>
          <w:szCs w:val="24"/>
        </w:rPr>
        <w:lastRenderedPageBreak/>
        <w:t>traditional WRF-CMAQ regional configuration</w:t>
      </w:r>
      <w:r w:rsidR="0090203F">
        <w:rPr>
          <w:rFonts w:cstheme="minorHAnsi"/>
          <w:sz w:val="24"/>
          <w:szCs w:val="24"/>
        </w:rPr>
        <w:t>.</w:t>
      </w:r>
      <w:r w:rsidR="00C477EE">
        <w:rPr>
          <w:rFonts w:cstheme="minorHAnsi"/>
          <w:sz w:val="24"/>
          <w:szCs w:val="24"/>
        </w:rPr>
        <w:t xml:space="preserve"> </w:t>
      </w:r>
      <w:r w:rsidR="0090203F">
        <w:rPr>
          <w:rFonts w:cstheme="minorHAnsi"/>
          <w:sz w:val="24"/>
          <w:szCs w:val="24"/>
        </w:rPr>
        <w:t xml:space="preserve"> Alternatively,</w:t>
      </w:r>
      <w:r w:rsidR="00460CF5">
        <w:rPr>
          <w:rFonts w:cstheme="minorHAnsi"/>
          <w:sz w:val="24"/>
          <w:szCs w:val="24"/>
        </w:rPr>
        <w:t xml:space="preserve"> a regional MPAS-</w:t>
      </w:r>
      <w:r w:rsidR="008D20B1">
        <w:rPr>
          <w:rFonts w:cstheme="minorHAnsi"/>
          <w:sz w:val="24"/>
          <w:szCs w:val="24"/>
        </w:rPr>
        <w:t>CM</w:t>
      </w:r>
      <w:r w:rsidR="00460CF5">
        <w:rPr>
          <w:rFonts w:cstheme="minorHAnsi"/>
          <w:sz w:val="24"/>
          <w:szCs w:val="24"/>
        </w:rPr>
        <w:t>AQ could replace the regional WRF-CMAQ using LBCs from global MPAS-</w:t>
      </w:r>
      <w:r w:rsidR="008D20B1">
        <w:rPr>
          <w:rFonts w:cstheme="minorHAnsi"/>
          <w:sz w:val="24"/>
          <w:szCs w:val="24"/>
        </w:rPr>
        <w:t>CM</w:t>
      </w:r>
      <w:r w:rsidR="00460CF5">
        <w:rPr>
          <w:rFonts w:cstheme="minorHAnsi"/>
          <w:sz w:val="24"/>
          <w:szCs w:val="24"/>
        </w:rPr>
        <w:t xml:space="preserve">AQ without the need for spatial interpolation.  </w:t>
      </w:r>
      <w:bookmarkStart w:id="28" w:name="_Hlk78288782"/>
      <w:r w:rsidR="008179F8" w:rsidRPr="00F22A43">
        <w:rPr>
          <w:rFonts w:cstheme="minorHAnsi"/>
          <w:sz w:val="24"/>
          <w:szCs w:val="24"/>
        </w:rPr>
        <w:t xml:space="preserve"> </w:t>
      </w:r>
      <w:bookmarkEnd w:id="28"/>
    </w:p>
    <w:p w14:paraId="6336C434" w14:textId="77777777" w:rsidR="00AB124F" w:rsidRDefault="00AB124F" w:rsidP="008179F8">
      <w:pPr>
        <w:spacing w:after="0" w:line="240" w:lineRule="auto"/>
        <w:rPr>
          <w:rFonts w:cstheme="minorHAnsi"/>
          <w:sz w:val="24"/>
          <w:szCs w:val="24"/>
        </w:rPr>
      </w:pPr>
    </w:p>
    <w:p w14:paraId="07BCCC01" w14:textId="04780553" w:rsidR="00AB124F" w:rsidRDefault="00535E91" w:rsidP="008179F8">
      <w:pPr>
        <w:spacing w:after="0" w:line="240" w:lineRule="auto"/>
        <w:rPr>
          <w:rFonts w:cstheme="minorHAnsi"/>
          <w:b/>
          <w:bCs/>
          <w:sz w:val="24"/>
          <w:szCs w:val="24"/>
        </w:rPr>
      </w:pPr>
      <w:r>
        <w:rPr>
          <w:rFonts w:cstheme="minorHAnsi"/>
          <w:b/>
          <w:bCs/>
          <w:sz w:val="24"/>
          <w:szCs w:val="24"/>
        </w:rPr>
        <w:t>AAQMS</w:t>
      </w:r>
      <w:r w:rsidRPr="005E5C86">
        <w:rPr>
          <w:rFonts w:cstheme="minorHAnsi"/>
          <w:b/>
          <w:bCs/>
          <w:sz w:val="24"/>
          <w:szCs w:val="24"/>
        </w:rPr>
        <w:t xml:space="preserve"> </w:t>
      </w:r>
      <w:r w:rsidR="000127EC">
        <w:rPr>
          <w:rFonts w:cstheme="minorHAnsi"/>
          <w:b/>
          <w:bCs/>
          <w:sz w:val="24"/>
          <w:szCs w:val="24"/>
        </w:rPr>
        <w:t xml:space="preserve">Tentative </w:t>
      </w:r>
      <w:r w:rsidR="00AB124F" w:rsidRPr="00AB124F">
        <w:rPr>
          <w:rFonts w:cstheme="minorHAnsi"/>
          <w:b/>
          <w:bCs/>
          <w:sz w:val="24"/>
          <w:szCs w:val="24"/>
        </w:rPr>
        <w:t>Timeline</w:t>
      </w:r>
    </w:p>
    <w:p w14:paraId="3B9A99DE" w14:textId="5DAF83A7" w:rsidR="00267DCD" w:rsidRDefault="00D702D5" w:rsidP="002A078B">
      <w:pPr>
        <w:pStyle w:val="ListParagraph"/>
        <w:numPr>
          <w:ilvl w:val="0"/>
          <w:numId w:val="2"/>
        </w:numPr>
        <w:rPr>
          <w:rFonts w:cstheme="minorHAnsi"/>
          <w:sz w:val="24"/>
          <w:szCs w:val="24"/>
        </w:rPr>
      </w:pPr>
      <w:r>
        <w:rPr>
          <w:rFonts w:cstheme="minorHAnsi"/>
          <w:sz w:val="24"/>
          <w:szCs w:val="24"/>
        </w:rPr>
        <w:t>Completed work</w:t>
      </w:r>
      <w:r w:rsidR="00267DCD">
        <w:rPr>
          <w:rFonts w:cstheme="minorHAnsi"/>
          <w:sz w:val="24"/>
          <w:szCs w:val="24"/>
        </w:rPr>
        <w:t xml:space="preserve"> as of </w:t>
      </w:r>
      <w:del w:id="29" w:author="Appel, Keith Wyat (he/him/his)" w:date="2024-04-02T13:14:00Z">
        <w:r w:rsidR="00267DCD" w:rsidDel="00A449A9">
          <w:rPr>
            <w:rFonts w:cstheme="minorHAnsi"/>
            <w:sz w:val="24"/>
            <w:szCs w:val="24"/>
          </w:rPr>
          <w:delText>January</w:delText>
        </w:r>
      </w:del>
      <w:ins w:id="30" w:author="Appel, Keith Wyat (he/him/his)" w:date="2024-04-02T13:14:00Z">
        <w:r w:rsidR="00A449A9">
          <w:rPr>
            <w:rFonts w:cstheme="minorHAnsi"/>
            <w:sz w:val="24"/>
            <w:szCs w:val="24"/>
          </w:rPr>
          <w:t>April</w:t>
        </w:r>
      </w:ins>
      <w:r w:rsidR="00267DCD">
        <w:rPr>
          <w:rFonts w:cstheme="minorHAnsi"/>
          <w:sz w:val="24"/>
          <w:szCs w:val="24"/>
        </w:rPr>
        <w:t xml:space="preserve"> 2024:</w:t>
      </w:r>
    </w:p>
    <w:p w14:paraId="708C7618" w14:textId="38695315" w:rsidR="00267DCD" w:rsidRDefault="002F60AB" w:rsidP="00267DCD">
      <w:pPr>
        <w:pStyle w:val="ListParagraph"/>
        <w:numPr>
          <w:ilvl w:val="1"/>
          <w:numId w:val="2"/>
        </w:numPr>
        <w:rPr>
          <w:rFonts w:cstheme="minorHAnsi"/>
          <w:sz w:val="24"/>
          <w:szCs w:val="24"/>
        </w:rPr>
      </w:pPr>
      <w:r>
        <w:rPr>
          <w:rFonts w:cstheme="minorHAnsi"/>
          <w:sz w:val="24"/>
          <w:szCs w:val="24"/>
        </w:rPr>
        <w:t xml:space="preserve">Coupled </w:t>
      </w:r>
      <w:r w:rsidR="00267DCD">
        <w:rPr>
          <w:rFonts w:cstheme="minorHAnsi"/>
          <w:sz w:val="24"/>
          <w:szCs w:val="24"/>
        </w:rPr>
        <w:t xml:space="preserve">CMAQ </w:t>
      </w:r>
      <w:r>
        <w:rPr>
          <w:rFonts w:cstheme="minorHAnsi"/>
          <w:sz w:val="24"/>
          <w:szCs w:val="24"/>
        </w:rPr>
        <w:t>with</w:t>
      </w:r>
      <w:r w:rsidR="00267DCD">
        <w:rPr>
          <w:rFonts w:cstheme="minorHAnsi"/>
          <w:sz w:val="24"/>
          <w:szCs w:val="24"/>
        </w:rPr>
        <w:t xml:space="preserve"> MPAS</w:t>
      </w:r>
      <w:r w:rsidR="007E44CE">
        <w:rPr>
          <w:rFonts w:cstheme="minorHAnsi"/>
          <w:sz w:val="24"/>
          <w:szCs w:val="24"/>
        </w:rPr>
        <w:t>-A</w:t>
      </w:r>
      <w:r w:rsidR="00D702D5">
        <w:rPr>
          <w:rFonts w:cstheme="minorHAnsi"/>
          <w:sz w:val="24"/>
          <w:szCs w:val="24"/>
        </w:rPr>
        <w:t>.</w:t>
      </w:r>
    </w:p>
    <w:p w14:paraId="0F208465" w14:textId="579B605E" w:rsidR="002A078B" w:rsidRDefault="00806B29" w:rsidP="00267DCD">
      <w:pPr>
        <w:pStyle w:val="ListParagraph"/>
        <w:numPr>
          <w:ilvl w:val="1"/>
          <w:numId w:val="2"/>
        </w:numPr>
        <w:rPr>
          <w:rFonts w:cstheme="minorHAnsi"/>
          <w:sz w:val="24"/>
          <w:szCs w:val="24"/>
        </w:rPr>
      </w:pPr>
      <w:r w:rsidRPr="00267DCD">
        <w:rPr>
          <w:rFonts w:cstheme="minorHAnsi"/>
          <w:sz w:val="24"/>
          <w:szCs w:val="24"/>
        </w:rPr>
        <w:t>Complete</w:t>
      </w:r>
      <w:r w:rsidR="00267DCD" w:rsidRPr="00267DCD">
        <w:rPr>
          <w:rFonts w:cstheme="minorHAnsi"/>
          <w:sz w:val="24"/>
          <w:szCs w:val="24"/>
        </w:rPr>
        <w:t>d</w:t>
      </w:r>
      <w:r w:rsidRPr="00267DCD">
        <w:rPr>
          <w:rFonts w:cstheme="minorHAnsi"/>
          <w:sz w:val="24"/>
          <w:szCs w:val="24"/>
        </w:rPr>
        <w:t xml:space="preserve"> t</w:t>
      </w:r>
      <w:r w:rsidR="002A078B" w:rsidRPr="00267DCD">
        <w:rPr>
          <w:rFonts w:cstheme="minorHAnsi"/>
          <w:sz w:val="24"/>
          <w:szCs w:val="24"/>
        </w:rPr>
        <w:t>esting and evaluation of MPAS-CMAQ, including three years (2014-2016) of global coupled MPAS-CMAQ and selected seasons in 2016 of high-resolution global to regional simulations.</w:t>
      </w:r>
    </w:p>
    <w:p w14:paraId="7ECCD47B" w14:textId="3294D613" w:rsidR="00267DCD" w:rsidRDefault="00267DCD" w:rsidP="00267DCD">
      <w:pPr>
        <w:pStyle w:val="ListParagraph"/>
        <w:numPr>
          <w:ilvl w:val="1"/>
          <w:numId w:val="2"/>
        </w:numPr>
        <w:rPr>
          <w:rFonts w:cstheme="minorHAnsi"/>
          <w:sz w:val="24"/>
          <w:szCs w:val="24"/>
        </w:rPr>
      </w:pPr>
      <w:r>
        <w:rPr>
          <w:rFonts w:cstheme="minorHAnsi"/>
          <w:sz w:val="24"/>
          <w:szCs w:val="24"/>
        </w:rPr>
        <w:t>Submitted pull requests to the MPAS Github repository maintained by NCAR (</w:t>
      </w:r>
      <w:r w:rsidR="00970C93">
        <w:rPr>
          <w:rFonts w:cstheme="minorHAnsi"/>
          <w:sz w:val="24"/>
          <w:szCs w:val="24"/>
        </w:rPr>
        <w:t xml:space="preserve">currently </w:t>
      </w:r>
      <w:r>
        <w:rPr>
          <w:rFonts w:cstheme="minorHAnsi"/>
          <w:sz w:val="24"/>
          <w:szCs w:val="24"/>
        </w:rPr>
        <w:t>awaiting NCAR to merge these pull requests)</w:t>
      </w:r>
      <w:r w:rsidR="00D702D5">
        <w:rPr>
          <w:rFonts w:cstheme="minorHAnsi"/>
          <w:sz w:val="24"/>
          <w:szCs w:val="24"/>
        </w:rPr>
        <w:t>.</w:t>
      </w:r>
    </w:p>
    <w:p w14:paraId="516B6800" w14:textId="12E56848" w:rsidR="007E44CE" w:rsidDel="00A449A9" w:rsidRDefault="00970C93" w:rsidP="00A449A9">
      <w:pPr>
        <w:pStyle w:val="ListParagraph"/>
        <w:numPr>
          <w:ilvl w:val="1"/>
          <w:numId w:val="2"/>
        </w:numPr>
        <w:rPr>
          <w:del w:id="31" w:author="Appel, Keith Wyat (he/him/his)" w:date="2024-04-02T13:15:00Z"/>
          <w:rFonts w:cstheme="minorHAnsi"/>
          <w:sz w:val="24"/>
          <w:szCs w:val="24"/>
        </w:rPr>
      </w:pPr>
      <w:r>
        <w:rPr>
          <w:rFonts w:cstheme="minorHAnsi"/>
          <w:sz w:val="24"/>
          <w:szCs w:val="24"/>
        </w:rPr>
        <w:t>Development of a d</w:t>
      </w:r>
      <w:r w:rsidR="007E44CE">
        <w:rPr>
          <w:rFonts w:cstheme="minorHAnsi"/>
          <w:sz w:val="24"/>
          <w:szCs w:val="24"/>
        </w:rPr>
        <w:t>raft manuscript detailing the MPAS-CMAQ system and evaluation</w:t>
      </w:r>
      <w:r>
        <w:rPr>
          <w:rFonts w:cstheme="minorHAnsi"/>
          <w:sz w:val="24"/>
          <w:szCs w:val="24"/>
        </w:rPr>
        <w:t xml:space="preserve"> (targeted for journal submission in </w:t>
      </w:r>
      <w:r w:rsidR="00014D93">
        <w:rPr>
          <w:rFonts w:cstheme="minorHAnsi"/>
          <w:sz w:val="24"/>
          <w:szCs w:val="24"/>
        </w:rPr>
        <w:t>FY</w:t>
      </w:r>
      <w:r>
        <w:rPr>
          <w:rFonts w:cstheme="minorHAnsi"/>
          <w:sz w:val="24"/>
          <w:szCs w:val="24"/>
        </w:rPr>
        <w:t>24)</w:t>
      </w:r>
      <w:r w:rsidR="007E44CE">
        <w:rPr>
          <w:rFonts w:cstheme="minorHAnsi"/>
          <w:sz w:val="24"/>
          <w:szCs w:val="24"/>
        </w:rPr>
        <w:t>.</w:t>
      </w:r>
    </w:p>
    <w:p w14:paraId="2CAA3843" w14:textId="77777777" w:rsidR="00A449A9" w:rsidRPr="00267DCD" w:rsidRDefault="00A449A9" w:rsidP="00267DCD">
      <w:pPr>
        <w:pStyle w:val="ListParagraph"/>
        <w:numPr>
          <w:ilvl w:val="1"/>
          <w:numId w:val="2"/>
        </w:numPr>
        <w:rPr>
          <w:ins w:id="32" w:author="Appel, Keith Wyat (he/him/his)" w:date="2024-04-02T13:15:00Z"/>
          <w:rFonts w:cstheme="minorHAnsi"/>
          <w:sz w:val="24"/>
          <w:szCs w:val="24"/>
        </w:rPr>
      </w:pPr>
    </w:p>
    <w:p w14:paraId="6D83C1FF" w14:textId="550DBB8A" w:rsidR="002A078B" w:rsidRPr="00A449A9" w:rsidRDefault="00A833EC" w:rsidP="00A449A9">
      <w:pPr>
        <w:pStyle w:val="ListParagraph"/>
        <w:numPr>
          <w:ilvl w:val="1"/>
          <w:numId w:val="2"/>
        </w:numPr>
        <w:rPr>
          <w:rFonts w:cstheme="minorHAnsi"/>
          <w:sz w:val="24"/>
          <w:szCs w:val="24"/>
          <w:rPrChange w:id="33" w:author="Appel, Keith Wyat (he/him/his)" w:date="2024-04-02T13:15:00Z">
            <w:rPr/>
          </w:rPrChange>
        </w:rPr>
        <w:pPrChange w:id="34" w:author="Appel, Keith Wyat (he/him/his)" w:date="2024-04-02T13:15:00Z">
          <w:pPr>
            <w:pStyle w:val="ListParagraph"/>
            <w:numPr>
              <w:numId w:val="2"/>
            </w:numPr>
            <w:spacing w:after="0" w:line="240" w:lineRule="auto"/>
            <w:ind w:hanging="360"/>
          </w:pPr>
        </w:pPrChange>
      </w:pPr>
      <w:del w:id="35" w:author="Appel, Keith Wyat (he/him/his)" w:date="2024-04-02T13:14:00Z">
        <w:r w:rsidRPr="00A449A9" w:rsidDel="00A449A9">
          <w:rPr>
            <w:rFonts w:cstheme="minorHAnsi"/>
            <w:sz w:val="24"/>
            <w:szCs w:val="24"/>
            <w:rPrChange w:id="36" w:author="Appel, Keith Wyat (he/him/his)" w:date="2024-04-02T13:15:00Z">
              <w:rPr/>
            </w:rPrChange>
          </w:rPr>
          <w:delText>June</w:delText>
        </w:r>
        <w:r w:rsidR="002A078B" w:rsidRPr="00A449A9" w:rsidDel="00A449A9">
          <w:rPr>
            <w:rFonts w:cstheme="minorHAnsi"/>
            <w:sz w:val="24"/>
            <w:szCs w:val="24"/>
            <w:rPrChange w:id="37" w:author="Appel, Keith Wyat (he/him/his)" w:date="2024-04-02T13:15:00Z">
              <w:rPr/>
            </w:rPrChange>
          </w:rPr>
          <w:delText xml:space="preserve"> 202</w:delText>
        </w:r>
        <w:r w:rsidR="00267DCD" w:rsidRPr="00A449A9" w:rsidDel="00A449A9">
          <w:rPr>
            <w:rFonts w:cstheme="minorHAnsi"/>
            <w:sz w:val="24"/>
            <w:szCs w:val="24"/>
            <w:rPrChange w:id="38" w:author="Appel, Keith Wyat (he/him/his)" w:date="2024-04-02T13:15:00Z">
              <w:rPr/>
            </w:rPrChange>
          </w:rPr>
          <w:delText>4</w:delText>
        </w:r>
        <w:r w:rsidR="002A078B" w:rsidRPr="00A449A9" w:rsidDel="00A449A9">
          <w:rPr>
            <w:rFonts w:cstheme="minorHAnsi"/>
            <w:sz w:val="24"/>
            <w:szCs w:val="24"/>
            <w:rPrChange w:id="39" w:author="Appel, Keith Wyat (he/him/his)" w:date="2024-04-02T13:15:00Z">
              <w:rPr/>
            </w:rPrChange>
          </w:rPr>
          <w:delText xml:space="preserve">: </w:delText>
        </w:r>
      </w:del>
      <w:r w:rsidR="00806B29" w:rsidRPr="00A449A9">
        <w:rPr>
          <w:rFonts w:cstheme="minorHAnsi"/>
          <w:sz w:val="24"/>
          <w:szCs w:val="24"/>
          <w:rPrChange w:id="40" w:author="Appel, Keith Wyat (he/him/his)" w:date="2024-04-02T13:15:00Z">
            <w:rPr/>
          </w:rPrChange>
        </w:rPr>
        <w:t>Complete</w:t>
      </w:r>
      <w:ins w:id="41" w:author="Appel, Keith Wyat (he/him/his)" w:date="2024-04-02T13:15:00Z">
        <w:r w:rsidR="00A449A9">
          <w:rPr>
            <w:rFonts w:cstheme="minorHAnsi"/>
            <w:sz w:val="24"/>
            <w:szCs w:val="24"/>
          </w:rPr>
          <w:t>d</w:t>
        </w:r>
      </w:ins>
      <w:r w:rsidR="00806B29" w:rsidRPr="00A449A9">
        <w:rPr>
          <w:rFonts w:cstheme="minorHAnsi"/>
          <w:sz w:val="24"/>
          <w:szCs w:val="24"/>
          <w:rPrChange w:id="42" w:author="Appel, Keith Wyat (he/him/his)" w:date="2024-04-02T13:15:00Z">
            <w:rPr/>
          </w:rPrChange>
        </w:rPr>
        <w:t xml:space="preserve"> t</w:t>
      </w:r>
      <w:r w:rsidR="002A078B" w:rsidRPr="00A449A9">
        <w:rPr>
          <w:rFonts w:cstheme="minorHAnsi"/>
          <w:sz w:val="24"/>
          <w:szCs w:val="24"/>
          <w:rPrChange w:id="43" w:author="Appel, Keith Wyat (he/him/his)" w:date="2024-04-02T13:15:00Z">
            <w:rPr/>
          </w:rPrChange>
        </w:rPr>
        <w:t xml:space="preserve">esting of initial coupling of </w:t>
      </w:r>
      <w:r w:rsidR="007B1B19" w:rsidRPr="00A449A9">
        <w:rPr>
          <w:rFonts w:cstheme="minorHAnsi"/>
          <w:sz w:val="24"/>
          <w:szCs w:val="24"/>
          <w:rPrChange w:id="44" w:author="Appel, Keith Wyat (he/him/his)" w:date="2024-04-02T13:15:00Z">
            <w:rPr/>
          </w:rPrChange>
        </w:rPr>
        <w:t xml:space="preserve">a </w:t>
      </w:r>
      <w:r w:rsidR="002A078B" w:rsidRPr="00A449A9">
        <w:rPr>
          <w:rFonts w:cstheme="minorHAnsi"/>
          <w:sz w:val="24"/>
          <w:szCs w:val="24"/>
          <w:rPrChange w:id="45" w:author="Appel, Keith Wyat (he/him/his)" w:date="2024-04-02T13:15:00Z">
            <w:rPr/>
          </w:rPrChange>
        </w:rPr>
        <w:t xml:space="preserve">global </w:t>
      </w:r>
      <w:r w:rsidR="007B1B19" w:rsidRPr="00A449A9">
        <w:rPr>
          <w:rFonts w:cstheme="minorHAnsi"/>
          <w:sz w:val="24"/>
          <w:szCs w:val="24"/>
          <w:rPrChange w:id="46" w:author="Appel, Keith Wyat (he/him/his)" w:date="2024-04-02T13:15:00Z">
            <w:rPr/>
          </w:rPrChange>
        </w:rPr>
        <w:t xml:space="preserve">MPAS-A </w:t>
      </w:r>
      <w:r w:rsidR="0031616C" w:rsidRPr="00A449A9">
        <w:rPr>
          <w:rFonts w:cstheme="minorHAnsi"/>
          <w:sz w:val="24"/>
          <w:szCs w:val="24"/>
          <w:rPrChange w:id="47" w:author="Appel, Keith Wyat (he/him/his)" w:date="2024-04-02T13:15:00Z">
            <w:rPr/>
          </w:rPrChange>
        </w:rPr>
        <w:t xml:space="preserve">mesh </w:t>
      </w:r>
      <w:r w:rsidR="007B1B19" w:rsidRPr="00A449A9">
        <w:rPr>
          <w:rFonts w:cstheme="minorHAnsi"/>
          <w:sz w:val="24"/>
          <w:szCs w:val="24"/>
          <w:rPrChange w:id="48" w:author="Appel, Keith Wyat (he/him/his)" w:date="2024-04-02T13:15:00Z">
            <w:rPr/>
          </w:rPrChange>
        </w:rPr>
        <w:t>to a</w:t>
      </w:r>
      <w:r w:rsidR="002A078B" w:rsidRPr="00A449A9">
        <w:rPr>
          <w:rFonts w:cstheme="minorHAnsi"/>
          <w:sz w:val="24"/>
          <w:szCs w:val="24"/>
          <w:rPrChange w:id="49" w:author="Appel, Keith Wyat (he/him/his)" w:date="2024-04-02T13:15:00Z">
            <w:rPr/>
          </w:rPrChange>
        </w:rPr>
        <w:t xml:space="preserve"> “drop-in” regional mesh</w:t>
      </w:r>
      <w:r w:rsidR="007B1B19" w:rsidRPr="00A449A9">
        <w:rPr>
          <w:rFonts w:cstheme="minorHAnsi"/>
          <w:sz w:val="24"/>
          <w:szCs w:val="24"/>
          <w:rPrChange w:id="50" w:author="Appel, Keith Wyat (he/him/his)" w:date="2024-04-02T13:15:00Z">
            <w:rPr/>
          </w:rPrChange>
        </w:rPr>
        <w:t xml:space="preserve"> (meteorology only)</w:t>
      </w:r>
      <w:r w:rsidR="002A078B" w:rsidRPr="00A449A9">
        <w:rPr>
          <w:rFonts w:cstheme="minorHAnsi"/>
          <w:sz w:val="24"/>
          <w:szCs w:val="24"/>
          <w:rPrChange w:id="51" w:author="Appel, Keith Wyat (he/him/his)" w:date="2024-04-02T13:15:00Z">
            <w:rPr/>
          </w:rPrChange>
        </w:rPr>
        <w:t xml:space="preserve"> for a selected mesh configuration and development of requisite coupling codes.</w:t>
      </w:r>
    </w:p>
    <w:p w14:paraId="2FC97D8F" w14:textId="4FB53761" w:rsidR="00C815CE" w:rsidRPr="00A31041" w:rsidRDefault="00C815CE" w:rsidP="00A31041">
      <w:pPr>
        <w:pStyle w:val="ListParagraph"/>
        <w:numPr>
          <w:ilvl w:val="0"/>
          <w:numId w:val="2"/>
        </w:numPr>
        <w:spacing w:after="0" w:line="240" w:lineRule="auto"/>
        <w:rPr>
          <w:rFonts w:cstheme="minorHAnsi"/>
          <w:sz w:val="24"/>
          <w:szCs w:val="24"/>
        </w:rPr>
      </w:pPr>
      <w:del w:id="52" w:author="Appel, Keith Wyat (he/him/his)" w:date="2024-04-02T13:18:00Z">
        <w:r w:rsidRPr="00A31041" w:rsidDel="00A449A9">
          <w:rPr>
            <w:rFonts w:cstheme="minorHAnsi"/>
            <w:sz w:val="24"/>
            <w:szCs w:val="24"/>
          </w:rPr>
          <w:delText>December</w:delText>
        </w:r>
      </w:del>
      <w:ins w:id="53" w:author="Appel, Keith Wyat (he/him/his)" w:date="2024-04-02T13:18:00Z">
        <w:r w:rsidR="00A449A9">
          <w:rPr>
            <w:rFonts w:cstheme="minorHAnsi"/>
            <w:sz w:val="24"/>
            <w:szCs w:val="24"/>
          </w:rPr>
          <w:t>Winter</w:t>
        </w:r>
      </w:ins>
      <w:r w:rsidRPr="00A31041">
        <w:rPr>
          <w:rFonts w:cstheme="minorHAnsi"/>
          <w:sz w:val="24"/>
          <w:szCs w:val="24"/>
        </w:rPr>
        <w:t xml:space="preserve"> 2024</w:t>
      </w:r>
      <w:ins w:id="54" w:author="Appel, Keith Wyat (he/him/his)" w:date="2024-04-02T13:18:00Z">
        <w:r w:rsidR="00A449A9">
          <w:rPr>
            <w:rFonts w:cstheme="minorHAnsi"/>
            <w:sz w:val="24"/>
            <w:szCs w:val="24"/>
          </w:rPr>
          <w:t>/2025</w:t>
        </w:r>
      </w:ins>
      <w:r w:rsidRPr="00A31041">
        <w:rPr>
          <w:rFonts w:cstheme="minorHAnsi"/>
          <w:sz w:val="24"/>
          <w:szCs w:val="24"/>
        </w:rPr>
        <w:t>: Develop streamlined process/code for creating emission input files for MPAS-CMAQ.</w:t>
      </w:r>
      <w:r w:rsidR="002B6AC1" w:rsidRPr="00A31041">
        <w:rPr>
          <w:rFonts w:cstheme="minorHAnsi"/>
          <w:sz w:val="24"/>
          <w:szCs w:val="24"/>
        </w:rPr>
        <w:t xml:space="preserve"> Explore development of global EPIC inputs for bi-directional NH</w:t>
      </w:r>
      <w:r w:rsidR="002B6AC1" w:rsidRPr="00A31041">
        <w:rPr>
          <w:rFonts w:cstheme="minorHAnsi"/>
          <w:sz w:val="24"/>
          <w:szCs w:val="24"/>
          <w:vertAlign w:val="subscript"/>
        </w:rPr>
        <w:t>3</w:t>
      </w:r>
      <w:r w:rsidR="002B6AC1" w:rsidRPr="00A31041">
        <w:rPr>
          <w:rFonts w:cstheme="minorHAnsi"/>
          <w:sz w:val="24"/>
          <w:szCs w:val="24"/>
        </w:rPr>
        <w:t xml:space="preserve"> exchange in MPAS-CMAQ.</w:t>
      </w:r>
    </w:p>
    <w:p w14:paraId="0E27F036" w14:textId="5628C838" w:rsidR="00D702D5" w:rsidRDefault="00A449A9" w:rsidP="00D702D5">
      <w:pPr>
        <w:pStyle w:val="ListParagraph"/>
        <w:numPr>
          <w:ilvl w:val="0"/>
          <w:numId w:val="2"/>
        </w:numPr>
        <w:spacing w:after="0" w:line="240" w:lineRule="auto"/>
        <w:rPr>
          <w:rFonts w:cstheme="minorHAnsi"/>
          <w:sz w:val="24"/>
          <w:szCs w:val="24"/>
        </w:rPr>
      </w:pPr>
      <w:ins w:id="55" w:author="Appel, Keith Wyat (he/him/his)" w:date="2024-04-02T13:18:00Z">
        <w:r>
          <w:rPr>
            <w:rFonts w:cstheme="minorHAnsi"/>
            <w:sz w:val="24"/>
            <w:szCs w:val="24"/>
          </w:rPr>
          <w:t>Winter</w:t>
        </w:r>
      </w:ins>
      <w:del w:id="56" w:author="Appel, Keith Wyat (he/him/his)" w:date="2024-04-02T13:18:00Z">
        <w:r w:rsidR="00267DCD" w:rsidDel="00A449A9">
          <w:rPr>
            <w:rFonts w:cstheme="minorHAnsi"/>
            <w:sz w:val="24"/>
            <w:szCs w:val="24"/>
          </w:rPr>
          <w:delText>December</w:delText>
        </w:r>
      </w:del>
      <w:r w:rsidR="00267DCD">
        <w:rPr>
          <w:rFonts w:cstheme="minorHAnsi"/>
          <w:sz w:val="24"/>
          <w:szCs w:val="24"/>
        </w:rPr>
        <w:t xml:space="preserve"> 2024</w:t>
      </w:r>
      <w:ins w:id="57" w:author="Appel, Keith Wyat (he/him/his)" w:date="2024-04-02T13:18:00Z">
        <w:r>
          <w:rPr>
            <w:rFonts w:cstheme="minorHAnsi"/>
            <w:sz w:val="24"/>
            <w:szCs w:val="24"/>
          </w:rPr>
          <w:t>/2025</w:t>
        </w:r>
      </w:ins>
      <w:r w:rsidR="00267DCD">
        <w:rPr>
          <w:rFonts w:cstheme="minorHAnsi"/>
          <w:sz w:val="24"/>
          <w:szCs w:val="24"/>
        </w:rPr>
        <w:t xml:space="preserve">: </w:t>
      </w:r>
      <w:r w:rsidR="0090203F">
        <w:rPr>
          <w:rFonts w:cstheme="minorHAnsi"/>
          <w:sz w:val="24"/>
          <w:szCs w:val="24"/>
        </w:rPr>
        <w:t>C</w:t>
      </w:r>
      <w:r w:rsidR="00D702D5">
        <w:rPr>
          <w:rFonts w:cstheme="minorHAnsi"/>
          <w:sz w:val="24"/>
          <w:szCs w:val="24"/>
        </w:rPr>
        <w:t>omplete d</w:t>
      </w:r>
      <w:r w:rsidR="00267DCD">
        <w:rPr>
          <w:rFonts w:cstheme="minorHAnsi"/>
          <w:sz w:val="24"/>
          <w:szCs w:val="24"/>
        </w:rPr>
        <w:t>evelop</w:t>
      </w:r>
      <w:r w:rsidR="00D702D5">
        <w:rPr>
          <w:rFonts w:cstheme="minorHAnsi"/>
          <w:sz w:val="24"/>
          <w:szCs w:val="24"/>
        </w:rPr>
        <w:t>ment</w:t>
      </w:r>
      <w:r w:rsidR="00267DCD">
        <w:rPr>
          <w:rFonts w:cstheme="minorHAnsi"/>
          <w:sz w:val="24"/>
          <w:szCs w:val="24"/>
        </w:rPr>
        <w:t xml:space="preserve"> </w:t>
      </w:r>
      <w:r w:rsidR="00D702D5">
        <w:rPr>
          <w:rFonts w:cstheme="minorHAnsi"/>
          <w:sz w:val="24"/>
          <w:szCs w:val="24"/>
        </w:rPr>
        <w:t>and testing of new code to</w:t>
      </w:r>
      <w:r w:rsidR="00267DCD">
        <w:rPr>
          <w:rFonts w:cstheme="minorHAnsi"/>
          <w:sz w:val="24"/>
          <w:szCs w:val="24"/>
        </w:rPr>
        <w:t xml:space="preserve"> interpolate MPAS</w:t>
      </w:r>
      <w:r w:rsidR="007E44CE">
        <w:rPr>
          <w:rFonts w:cstheme="minorHAnsi"/>
          <w:sz w:val="24"/>
          <w:szCs w:val="24"/>
        </w:rPr>
        <w:t>-A</w:t>
      </w:r>
      <w:r w:rsidR="00267DCD">
        <w:rPr>
          <w:rFonts w:cstheme="minorHAnsi"/>
          <w:sz w:val="24"/>
          <w:szCs w:val="24"/>
        </w:rPr>
        <w:t xml:space="preserve"> output to WRF</w:t>
      </w:r>
      <w:r w:rsidR="00D702D5">
        <w:rPr>
          <w:rFonts w:cstheme="minorHAnsi"/>
          <w:sz w:val="24"/>
          <w:szCs w:val="24"/>
        </w:rPr>
        <w:t>-like</w:t>
      </w:r>
      <w:r w:rsidR="007E44CE">
        <w:rPr>
          <w:rFonts w:cstheme="minorHAnsi"/>
          <w:sz w:val="24"/>
          <w:szCs w:val="24"/>
        </w:rPr>
        <w:t xml:space="preserve"> output files compatible with</w:t>
      </w:r>
      <w:r w:rsidR="00D702D5">
        <w:rPr>
          <w:rFonts w:cstheme="minorHAnsi"/>
          <w:sz w:val="24"/>
          <w:szCs w:val="24"/>
        </w:rPr>
        <w:t xml:space="preserve"> </w:t>
      </w:r>
      <w:r w:rsidR="007E44CE">
        <w:rPr>
          <w:rFonts w:cstheme="minorHAnsi"/>
          <w:sz w:val="24"/>
          <w:szCs w:val="24"/>
        </w:rPr>
        <w:t xml:space="preserve">the existing </w:t>
      </w:r>
      <w:r w:rsidR="00D702D5">
        <w:rPr>
          <w:rFonts w:cstheme="minorHAnsi"/>
          <w:sz w:val="24"/>
          <w:szCs w:val="24"/>
        </w:rPr>
        <w:t>CMAQ</w:t>
      </w:r>
      <w:r w:rsidR="007E44CE">
        <w:rPr>
          <w:rFonts w:cstheme="minorHAnsi"/>
          <w:sz w:val="24"/>
          <w:szCs w:val="24"/>
        </w:rPr>
        <w:t xml:space="preserve"> code as a “bridge” between WRF and MPAS-A</w:t>
      </w:r>
      <w:r w:rsidR="00F831DD">
        <w:rPr>
          <w:rFonts w:cstheme="minorHAnsi"/>
          <w:sz w:val="24"/>
          <w:szCs w:val="24"/>
        </w:rPr>
        <w:t xml:space="preserve"> (parallel development track with the MPAS-CMAQ development)</w:t>
      </w:r>
      <w:r w:rsidR="00D702D5">
        <w:rPr>
          <w:rFonts w:cstheme="minorHAnsi"/>
          <w:sz w:val="24"/>
          <w:szCs w:val="24"/>
        </w:rPr>
        <w:t>.</w:t>
      </w:r>
    </w:p>
    <w:p w14:paraId="4C39C77E" w14:textId="59AB6119" w:rsidR="00C815CE" w:rsidRDefault="00A449A9" w:rsidP="51AC6EBB">
      <w:pPr>
        <w:pStyle w:val="ListParagraph"/>
        <w:numPr>
          <w:ilvl w:val="0"/>
          <w:numId w:val="2"/>
        </w:numPr>
        <w:spacing w:after="0" w:line="240" w:lineRule="auto"/>
        <w:rPr>
          <w:sz w:val="24"/>
          <w:szCs w:val="24"/>
        </w:rPr>
      </w:pPr>
      <w:ins w:id="58" w:author="Appel, Keith Wyat (he/him/his)" w:date="2024-04-02T13:15:00Z">
        <w:r>
          <w:rPr>
            <w:sz w:val="24"/>
            <w:szCs w:val="24"/>
          </w:rPr>
          <w:t>Summer</w:t>
        </w:r>
      </w:ins>
      <w:del w:id="59" w:author="Appel, Keith Wyat (he/him/his)" w:date="2024-04-02T13:15:00Z">
        <w:r w:rsidR="00C815CE" w:rsidRPr="51AC6EBB" w:rsidDel="00A449A9">
          <w:rPr>
            <w:sz w:val="24"/>
            <w:szCs w:val="24"/>
          </w:rPr>
          <w:delText>June</w:delText>
        </w:r>
      </w:del>
      <w:r w:rsidR="00C815CE" w:rsidRPr="51AC6EBB">
        <w:rPr>
          <w:sz w:val="24"/>
          <w:szCs w:val="24"/>
        </w:rPr>
        <w:t xml:space="preserve"> 2025: Incorporate aerosol direct effects on longwave and shortwave radiation into MPAS-CMAQ</w:t>
      </w:r>
      <w:r w:rsidR="00970C93" w:rsidRPr="51AC6EBB">
        <w:rPr>
          <w:sz w:val="24"/>
          <w:szCs w:val="24"/>
        </w:rPr>
        <w:t xml:space="preserve">. </w:t>
      </w:r>
      <w:r w:rsidR="00970C93" w:rsidRPr="51AC6EBB">
        <w:rPr>
          <w:i/>
          <w:iCs/>
          <w:sz w:val="24"/>
          <w:szCs w:val="24"/>
        </w:rPr>
        <w:t>Time required for implementation could be short</w:t>
      </w:r>
      <w:r w:rsidR="3B64A5AE" w:rsidRPr="51AC6EBB">
        <w:rPr>
          <w:i/>
          <w:iCs/>
          <w:sz w:val="24"/>
          <w:szCs w:val="24"/>
        </w:rPr>
        <w:t>en</w:t>
      </w:r>
      <w:r w:rsidR="00970C93" w:rsidRPr="51AC6EBB">
        <w:rPr>
          <w:i/>
          <w:iCs/>
          <w:sz w:val="24"/>
          <w:szCs w:val="24"/>
        </w:rPr>
        <w:t>ed with additional resources</w:t>
      </w:r>
      <w:r w:rsidR="002B6AC1" w:rsidRPr="51AC6EBB">
        <w:rPr>
          <w:sz w:val="24"/>
          <w:szCs w:val="24"/>
        </w:rPr>
        <w:t>.</w:t>
      </w:r>
    </w:p>
    <w:p w14:paraId="65989E42" w14:textId="1E21232E" w:rsidR="00D702D5" w:rsidRDefault="00A449A9" w:rsidP="00D702D5">
      <w:pPr>
        <w:pStyle w:val="ListParagraph"/>
        <w:numPr>
          <w:ilvl w:val="0"/>
          <w:numId w:val="2"/>
        </w:numPr>
        <w:spacing w:after="0" w:line="240" w:lineRule="auto"/>
        <w:rPr>
          <w:rFonts w:cstheme="minorHAnsi"/>
          <w:sz w:val="24"/>
          <w:szCs w:val="24"/>
        </w:rPr>
      </w:pPr>
      <w:ins w:id="60" w:author="Appel, Keith Wyat (he/him/his)" w:date="2024-04-02T13:15:00Z">
        <w:r>
          <w:rPr>
            <w:rFonts w:cstheme="minorHAnsi"/>
            <w:sz w:val="24"/>
            <w:szCs w:val="24"/>
          </w:rPr>
          <w:t>Summer</w:t>
        </w:r>
      </w:ins>
      <w:del w:id="61" w:author="Appel, Keith Wyat (he/him/his)" w:date="2024-04-02T13:15:00Z">
        <w:r w:rsidR="007E44CE" w:rsidDel="00A449A9">
          <w:rPr>
            <w:rFonts w:cstheme="minorHAnsi"/>
            <w:sz w:val="24"/>
            <w:szCs w:val="24"/>
          </w:rPr>
          <w:delText>Ju</w:delText>
        </w:r>
        <w:r w:rsidR="00F831DD" w:rsidDel="00A449A9">
          <w:rPr>
            <w:rFonts w:cstheme="minorHAnsi"/>
            <w:sz w:val="24"/>
            <w:szCs w:val="24"/>
          </w:rPr>
          <w:delText>ne</w:delText>
        </w:r>
      </w:del>
      <w:r w:rsidR="00D702D5">
        <w:rPr>
          <w:rFonts w:cstheme="minorHAnsi"/>
          <w:sz w:val="24"/>
          <w:szCs w:val="24"/>
        </w:rPr>
        <w:t xml:space="preserve"> 2025: Complete evaluation of </w:t>
      </w:r>
      <w:r w:rsidR="00004C50">
        <w:rPr>
          <w:rFonts w:cstheme="minorHAnsi"/>
          <w:sz w:val="24"/>
          <w:szCs w:val="24"/>
        </w:rPr>
        <w:t xml:space="preserve">CMAQ results using </w:t>
      </w:r>
      <w:r w:rsidR="00D702D5">
        <w:rPr>
          <w:rFonts w:cstheme="minorHAnsi"/>
          <w:sz w:val="24"/>
          <w:szCs w:val="24"/>
        </w:rPr>
        <w:t>interpolated MPAS</w:t>
      </w:r>
      <w:r w:rsidR="00F831DD">
        <w:rPr>
          <w:rFonts w:cstheme="minorHAnsi"/>
          <w:sz w:val="24"/>
          <w:szCs w:val="24"/>
        </w:rPr>
        <w:t>-A</w:t>
      </w:r>
      <w:r w:rsidR="00D702D5">
        <w:rPr>
          <w:rFonts w:cstheme="minorHAnsi"/>
          <w:sz w:val="24"/>
          <w:szCs w:val="24"/>
        </w:rPr>
        <w:t xml:space="preserve"> output versus traditional WRF output.</w:t>
      </w:r>
    </w:p>
    <w:p w14:paraId="27C60F91" w14:textId="7A84D5E6" w:rsidR="00C815CE" w:rsidRDefault="00A449A9" w:rsidP="00C815CE">
      <w:pPr>
        <w:pStyle w:val="ListParagraph"/>
        <w:numPr>
          <w:ilvl w:val="0"/>
          <w:numId w:val="2"/>
        </w:numPr>
        <w:spacing w:after="0" w:line="240" w:lineRule="auto"/>
        <w:rPr>
          <w:rFonts w:cstheme="minorHAnsi"/>
          <w:sz w:val="24"/>
          <w:szCs w:val="24"/>
        </w:rPr>
      </w:pPr>
      <w:ins w:id="62" w:author="Appel, Keith Wyat (he/him/his)" w:date="2024-04-02T13:18:00Z">
        <w:r>
          <w:rPr>
            <w:rFonts w:cstheme="minorHAnsi"/>
            <w:sz w:val="24"/>
            <w:szCs w:val="24"/>
          </w:rPr>
          <w:t>Winter</w:t>
        </w:r>
      </w:ins>
      <w:del w:id="63" w:author="Appel, Keith Wyat (he/him/his)" w:date="2024-04-02T13:18:00Z">
        <w:r w:rsidR="00C815CE" w:rsidDel="00A449A9">
          <w:rPr>
            <w:rFonts w:cstheme="minorHAnsi"/>
            <w:sz w:val="24"/>
            <w:szCs w:val="24"/>
          </w:rPr>
          <w:delText>December</w:delText>
        </w:r>
      </w:del>
      <w:r w:rsidR="00C815CE" w:rsidRPr="00BE187D">
        <w:rPr>
          <w:rFonts w:cstheme="minorHAnsi"/>
          <w:sz w:val="24"/>
          <w:szCs w:val="24"/>
        </w:rPr>
        <w:t xml:space="preserve"> 202</w:t>
      </w:r>
      <w:r w:rsidR="00C815CE">
        <w:rPr>
          <w:rFonts w:cstheme="minorHAnsi"/>
          <w:sz w:val="24"/>
          <w:szCs w:val="24"/>
        </w:rPr>
        <w:t>5</w:t>
      </w:r>
      <w:ins w:id="64" w:author="Appel, Keith Wyat (he/him/his)" w:date="2024-04-02T13:18:00Z">
        <w:r>
          <w:rPr>
            <w:rFonts w:cstheme="minorHAnsi"/>
            <w:sz w:val="24"/>
            <w:szCs w:val="24"/>
          </w:rPr>
          <w:t>/2026</w:t>
        </w:r>
      </w:ins>
      <w:r w:rsidR="00C815CE" w:rsidRPr="00BE187D">
        <w:rPr>
          <w:rFonts w:cstheme="minorHAnsi"/>
          <w:sz w:val="24"/>
          <w:szCs w:val="24"/>
        </w:rPr>
        <w:t xml:space="preserve">: </w:t>
      </w:r>
      <w:r w:rsidR="00C815CE">
        <w:rPr>
          <w:rFonts w:cstheme="minorHAnsi"/>
          <w:sz w:val="24"/>
          <w:szCs w:val="24"/>
        </w:rPr>
        <w:t>Complete i</w:t>
      </w:r>
      <w:r w:rsidR="00C815CE" w:rsidRPr="00BE187D">
        <w:rPr>
          <w:rFonts w:cstheme="minorHAnsi"/>
          <w:sz w:val="24"/>
          <w:szCs w:val="24"/>
        </w:rPr>
        <w:t>dentification of new model components (e.g., advection in MPAS</w:t>
      </w:r>
      <w:r w:rsidR="00C815CE">
        <w:rPr>
          <w:rFonts w:cstheme="minorHAnsi"/>
          <w:sz w:val="24"/>
          <w:szCs w:val="24"/>
        </w:rPr>
        <w:t>-A</w:t>
      </w:r>
      <w:r w:rsidR="00C815CE" w:rsidRPr="00BE187D">
        <w:rPr>
          <w:rFonts w:cstheme="minorHAnsi"/>
          <w:sz w:val="24"/>
          <w:szCs w:val="24"/>
        </w:rPr>
        <w:t>) through which sensitivities would need to be propagated</w:t>
      </w:r>
      <w:r w:rsidR="00C815CE">
        <w:rPr>
          <w:rFonts w:cstheme="minorHAnsi"/>
          <w:sz w:val="24"/>
          <w:szCs w:val="24"/>
        </w:rPr>
        <w:t xml:space="preserve"> to d</w:t>
      </w:r>
      <w:r w:rsidR="00C815CE" w:rsidRPr="00BE187D">
        <w:rPr>
          <w:rFonts w:cstheme="minorHAnsi"/>
          <w:sz w:val="24"/>
          <w:szCs w:val="24"/>
        </w:rPr>
        <w:t xml:space="preserve">esign and initiate implementation of </w:t>
      </w:r>
      <w:r w:rsidR="00C815CE">
        <w:rPr>
          <w:rFonts w:cstheme="minorHAnsi"/>
          <w:sz w:val="24"/>
          <w:szCs w:val="24"/>
        </w:rPr>
        <w:t xml:space="preserve">the </w:t>
      </w:r>
      <w:r w:rsidR="00C815CE" w:rsidRPr="00BE187D">
        <w:rPr>
          <w:rFonts w:cstheme="minorHAnsi"/>
          <w:sz w:val="24"/>
          <w:szCs w:val="24"/>
        </w:rPr>
        <w:t>Decoupled Direct Method (DDM)</w:t>
      </w:r>
      <w:r w:rsidR="007B1B19">
        <w:rPr>
          <w:rFonts w:cstheme="minorHAnsi"/>
          <w:sz w:val="24"/>
          <w:szCs w:val="24"/>
        </w:rPr>
        <w:t xml:space="preserve"> and the Integrated Source Apportionment Method (ISAM)</w:t>
      </w:r>
      <w:r w:rsidR="00C815CE">
        <w:rPr>
          <w:rFonts w:cstheme="minorHAnsi"/>
          <w:sz w:val="24"/>
          <w:szCs w:val="24"/>
        </w:rPr>
        <w:t xml:space="preserve"> </w:t>
      </w:r>
      <w:r w:rsidR="00C815CE" w:rsidRPr="00BE187D">
        <w:rPr>
          <w:rFonts w:cstheme="minorHAnsi"/>
          <w:sz w:val="24"/>
          <w:szCs w:val="24"/>
        </w:rPr>
        <w:t>in MPAS-CMAQ.</w:t>
      </w:r>
    </w:p>
    <w:p w14:paraId="798041B0" w14:textId="6FB5AEB2" w:rsidR="00970C93" w:rsidRPr="00C815CE" w:rsidRDefault="00A449A9" w:rsidP="51AC6EBB">
      <w:pPr>
        <w:pStyle w:val="ListParagraph"/>
        <w:numPr>
          <w:ilvl w:val="0"/>
          <w:numId w:val="2"/>
        </w:numPr>
        <w:spacing w:after="0" w:line="240" w:lineRule="auto"/>
        <w:rPr>
          <w:sz w:val="24"/>
          <w:szCs w:val="24"/>
        </w:rPr>
      </w:pPr>
      <w:ins w:id="65" w:author="Appel, Keith Wyat (he/him/his)" w:date="2024-04-02T13:15:00Z">
        <w:r>
          <w:rPr>
            <w:sz w:val="24"/>
            <w:szCs w:val="24"/>
          </w:rPr>
          <w:t>Summer</w:t>
        </w:r>
      </w:ins>
      <w:del w:id="66" w:author="Appel, Keith Wyat (he/him/his)" w:date="2024-04-02T13:15:00Z">
        <w:r w:rsidR="00970C93" w:rsidRPr="51AC6EBB" w:rsidDel="00A449A9">
          <w:rPr>
            <w:sz w:val="24"/>
            <w:szCs w:val="24"/>
          </w:rPr>
          <w:delText>June</w:delText>
        </w:r>
      </w:del>
      <w:r w:rsidR="00970C93" w:rsidRPr="51AC6EBB">
        <w:rPr>
          <w:sz w:val="24"/>
          <w:szCs w:val="24"/>
        </w:rPr>
        <w:t xml:space="preserve"> 2026: Complete initial implementation and testing of urban treatment in MPAS-CMAQ. </w:t>
      </w:r>
      <w:del w:id="67" w:author="Appel, Keith Wyat (he/him/his)" w:date="2024-04-10T16:13:00Z">
        <w:r w:rsidR="00970C93" w:rsidRPr="51AC6EBB" w:rsidDel="00135893">
          <w:rPr>
            <w:i/>
            <w:iCs/>
            <w:sz w:val="24"/>
            <w:szCs w:val="24"/>
          </w:rPr>
          <w:delText>Time required for implementation could be short</w:delText>
        </w:r>
        <w:r w:rsidR="72559947" w:rsidRPr="51AC6EBB" w:rsidDel="00135893">
          <w:rPr>
            <w:i/>
            <w:iCs/>
            <w:sz w:val="24"/>
            <w:szCs w:val="24"/>
          </w:rPr>
          <w:delText>en</w:delText>
        </w:r>
        <w:r w:rsidR="00970C93" w:rsidRPr="51AC6EBB" w:rsidDel="00135893">
          <w:rPr>
            <w:i/>
            <w:iCs/>
            <w:sz w:val="24"/>
            <w:szCs w:val="24"/>
          </w:rPr>
          <w:delText>ed with additional resources</w:delText>
        </w:r>
        <w:r w:rsidR="00970C93" w:rsidRPr="51AC6EBB" w:rsidDel="00135893">
          <w:rPr>
            <w:sz w:val="24"/>
            <w:szCs w:val="24"/>
          </w:rPr>
          <w:delText>.</w:delText>
        </w:r>
      </w:del>
    </w:p>
    <w:p w14:paraId="36D20FDF" w14:textId="255CEE66" w:rsidR="007B1B19" w:rsidRDefault="007B1B19" w:rsidP="51AC6EBB">
      <w:pPr>
        <w:pStyle w:val="ListParagraph"/>
        <w:numPr>
          <w:ilvl w:val="0"/>
          <w:numId w:val="2"/>
        </w:numPr>
        <w:spacing w:after="0" w:line="240" w:lineRule="auto"/>
        <w:rPr>
          <w:sz w:val="24"/>
          <w:szCs w:val="24"/>
        </w:rPr>
      </w:pPr>
      <w:r>
        <w:rPr>
          <w:sz w:val="24"/>
          <w:szCs w:val="24"/>
        </w:rPr>
        <w:t xml:space="preserve">September 2026: </w:t>
      </w:r>
      <w:r w:rsidR="00C21AF1">
        <w:rPr>
          <w:sz w:val="24"/>
          <w:szCs w:val="24"/>
        </w:rPr>
        <w:t>Complete p</w:t>
      </w:r>
      <w:r>
        <w:rPr>
          <w:sz w:val="24"/>
          <w:szCs w:val="24"/>
        </w:rPr>
        <w:t xml:space="preserve">rototype </w:t>
      </w:r>
      <w:r w:rsidR="00C21AF1">
        <w:rPr>
          <w:sz w:val="24"/>
          <w:szCs w:val="24"/>
        </w:rPr>
        <w:t xml:space="preserve">of a </w:t>
      </w:r>
      <w:r>
        <w:rPr>
          <w:sz w:val="24"/>
          <w:szCs w:val="24"/>
        </w:rPr>
        <w:t>regional MPAS-CMAQ modeling system</w:t>
      </w:r>
      <w:r w:rsidR="00C21AF1">
        <w:rPr>
          <w:sz w:val="24"/>
          <w:szCs w:val="24"/>
        </w:rPr>
        <w:t>.</w:t>
      </w:r>
      <w:r>
        <w:rPr>
          <w:sz w:val="24"/>
          <w:szCs w:val="24"/>
        </w:rPr>
        <w:t xml:space="preserve"> </w:t>
      </w:r>
    </w:p>
    <w:p w14:paraId="533B2EEE" w14:textId="77777777" w:rsidR="00806B29" w:rsidRPr="002A078B" w:rsidRDefault="00806B29" w:rsidP="00A833EC">
      <w:pPr>
        <w:pStyle w:val="ListParagraph"/>
        <w:spacing w:after="0" w:line="240" w:lineRule="auto"/>
        <w:rPr>
          <w:rFonts w:cstheme="minorHAnsi"/>
          <w:sz w:val="24"/>
          <w:szCs w:val="24"/>
        </w:rPr>
      </w:pPr>
    </w:p>
    <w:p w14:paraId="271C28A6" w14:textId="7A085B38" w:rsidR="00AB124F" w:rsidRPr="00AB124F" w:rsidRDefault="00AB124F" w:rsidP="008179F8">
      <w:pPr>
        <w:spacing w:after="0" w:line="240" w:lineRule="auto"/>
        <w:rPr>
          <w:rFonts w:cstheme="minorHAnsi"/>
          <w:b/>
          <w:bCs/>
          <w:sz w:val="24"/>
          <w:szCs w:val="24"/>
        </w:rPr>
      </w:pPr>
      <w:r w:rsidRPr="00AB124F">
        <w:rPr>
          <w:rFonts w:cstheme="minorHAnsi"/>
          <w:b/>
          <w:bCs/>
          <w:sz w:val="24"/>
          <w:szCs w:val="24"/>
        </w:rPr>
        <w:t>Additional Resources</w:t>
      </w:r>
    </w:p>
    <w:p w14:paraId="422C2447" w14:textId="3DB549B6" w:rsidR="009547C7" w:rsidRDefault="009547C7" w:rsidP="009547C7">
      <w:pPr>
        <w:pStyle w:val="ListParagraph"/>
        <w:numPr>
          <w:ilvl w:val="0"/>
          <w:numId w:val="3"/>
        </w:numPr>
        <w:spacing w:after="0" w:line="240" w:lineRule="auto"/>
        <w:rPr>
          <w:rFonts w:cstheme="minorHAnsi"/>
          <w:sz w:val="24"/>
          <w:szCs w:val="24"/>
        </w:rPr>
      </w:pPr>
      <w:r w:rsidRPr="009547C7">
        <w:rPr>
          <w:rFonts w:cstheme="minorHAnsi"/>
          <w:sz w:val="24"/>
          <w:szCs w:val="24"/>
        </w:rPr>
        <w:t xml:space="preserve">Gilliam, R.C., Herwehe, J.A., Bullock Jr, O.R., Pleim, J.E., Ran, L., Campbell, P.C. and Foroutan, H., 2021. Establishing the Suitability of the Model for Prediction Across Scales </w:t>
      </w:r>
      <w:r w:rsidRPr="009547C7">
        <w:rPr>
          <w:rFonts w:cstheme="minorHAnsi"/>
          <w:sz w:val="24"/>
          <w:szCs w:val="24"/>
        </w:rPr>
        <w:lastRenderedPageBreak/>
        <w:t>for Global Retrospective Air Quality Modeling. Journal of Geophysical Research: Atmospheres, 126(10), e2020JD033588.</w:t>
      </w:r>
    </w:p>
    <w:p w14:paraId="6ED9B151" w14:textId="28B4DFBB" w:rsidR="00770371" w:rsidRPr="009547C7" w:rsidRDefault="00770371" w:rsidP="009547C7">
      <w:pPr>
        <w:pStyle w:val="ListParagraph"/>
        <w:numPr>
          <w:ilvl w:val="0"/>
          <w:numId w:val="3"/>
        </w:numPr>
        <w:spacing w:after="0" w:line="240" w:lineRule="auto"/>
        <w:rPr>
          <w:rFonts w:cstheme="minorHAnsi"/>
          <w:sz w:val="24"/>
          <w:szCs w:val="24"/>
        </w:rPr>
      </w:pPr>
      <w:r w:rsidRPr="00770371">
        <w:rPr>
          <w:rFonts w:cstheme="minorHAnsi"/>
          <w:sz w:val="24"/>
          <w:szCs w:val="24"/>
        </w:rPr>
        <w:t xml:space="preserve">Bullock Jr., O. R., Foroutan, H., Gilliam, R. C., and Herwehe, J. A.: Adding four-dimensional data assimilation by analysis nudging to the Model for Prediction Across Scales – Atmosphere (version 4.0), </w:t>
      </w:r>
      <w:proofErr w:type="spellStart"/>
      <w:r w:rsidRPr="00770371">
        <w:rPr>
          <w:rFonts w:cstheme="minorHAnsi"/>
          <w:sz w:val="24"/>
          <w:szCs w:val="24"/>
        </w:rPr>
        <w:t>Geosci</w:t>
      </w:r>
      <w:proofErr w:type="spellEnd"/>
      <w:r w:rsidRPr="00770371">
        <w:rPr>
          <w:rFonts w:cstheme="minorHAnsi"/>
          <w:sz w:val="24"/>
          <w:szCs w:val="24"/>
        </w:rPr>
        <w:t>. Model Dev., 11, 2897-2922, https://doi.org/10.5194/gmd-11-2897-2018, 2018.</w:t>
      </w:r>
    </w:p>
    <w:p w14:paraId="0D9EF3DA" w14:textId="2609E847" w:rsidR="00376811" w:rsidRDefault="009547C7" w:rsidP="009547C7">
      <w:pPr>
        <w:pStyle w:val="ListParagraph"/>
        <w:numPr>
          <w:ilvl w:val="0"/>
          <w:numId w:val="3"/>
        </w:numPr>
        <w:spacing w:after="0" w:line="240" w:lineRule="auto"/>
        <w:rPr>
          <w:rFonts w:cstheme="minorHAnsi"/>
          <w:sz w:val="24"/>
          <w:szCs w:val="24"/>
        </w:rPr>
      </w:pPr>
      <w:r w:rsidRPr="009547C7">
        <w:rPr>
          <w:rFonts w:cstheme="minorHAnsi"/>
          <w:sz w:val="24"/>
          <w:szCs w:val="24"/>
        </w:rPr>
        <w:t>Pleim, J.E., Wong, D., Gilliam, R., Herwehe, J., Bullock, R., Hogrefe, C., Pouliot, G., Ran, L., Murphy, B., Kang, D. and Appel, W., 2018. The new generation of air quality modeling systems. Air &amp; Waste Management Association EM, pp.16-21</w:t>
      </w:r>
      <w:r w:rsidR="00B83B0E">
        <w:rPr>
          <w:rFonts w:cstheme="minorHAnsi"/>
          <w:sz w:val="24"/>
          <w:szCs w:val="24"/>
        </w:rPr>
        <w:t xml:space="preserve">, </w:t>
      </w:r>
      <w:r w:rsidR="00B83B0E" w:rsidRPr="00B83B0E">
        <w:rPr>
          <w:rFonts w:cstheme="minorHAnsi"/>
          <w:sz w:val="24"/>
          <w:szCs w:val="24"/>
        </w:rPr>
        <w:t>https://www.awma.org/emoct18</w:t>
      </w:r>
      <w:r w:rsidRPr="009547C7">
        <w:rPr>
          <w:rFonts w:cstheme="minorHAnsi"/>
          <w:sz w:val="24"/>
          <w:szCs w:val="24"/>
        </w:rPr>
        <w:t>.</w:t>
      </w:r>
    </w:p>
    <w:p w14:paraId="54B2CF8C" w14:textId="53BA4AA9" w:rsidR="003F67E5" w:rsidRPr="003F67E5" w:rsidRDefault="003F67E5" w:rsidP="003F67E5">
      <w:pPr>
        <w:pStyle w:val="ListParagraph"/>
        <w:numPr>
          <w:ilvl w:val="0"/>
          <w:numId w:val="3"/>
        </w:numPr>
        <w:spacing w:after="0" w:line="240" w:lineRule="auto"/>
        <w:rPr>
          <w:rFonts w:cstheme="minorHAnsi"/>
          <w:sz w:val="24"/>
          <w:szCs w:val="24"/>
        </w:rPr>
      </w:pPr>
      <w:r w:rsidRPr="00877868">
        <w:rPr>
          <w:rFonts w:cstheme="minorHAnsi"/>
          <w:sz w:val="24"/>
          <w:szCs w:val="24"/>
        </w:rPr>
        <w:t xml:space="preserve">Wong, D. C., Pleim, J., Mathur, R., Binkowski, F., Otte, T., Gilliam, R., Pouliot, G., Xiu, A., and Kang, D., “WRF-CMAQ two-way coupled system with aerosol feedback: software development and preliminary results”, </w:t>
      </w:r>
      <w:proofErr w:type="spellStart"/>
      <w:r w:rsidRPr="00877868">
        <w:rPr>
          <w:rFonts w:cstheme="minorHAnsi"/>
          <w:i/>
          <w:sz w:val="24"/>
          <w:szCs w:val="24"/>
        </w:rPr>
        <w:t>Geosci</w:t>
      </w:r>
      <w:proofErr w:type="spellEnd"/>
      <w:r w:rsidRPr="00877868">
        <w:rPr>
          <w:rFonts w:cstheme="minorHAnsi"/>
          <w:i/>
          <w:sz w:val="24"/>
          <w:szCs w:val="24"/>
        </w:rPr>
        <w:t>. Model Dev.</w:t>
      </w:r>
      <w:r w:rsidRPr="00877868">
        <w:rPr>
          <w:rFonts w:cstheme="minorHAnsi"/>
          <w:sz w:val="24"/>
          <w:szCs w:val="24"/>
        </w:rPr>
        <w:t>, 5, 299-312, 2012.</w:t>
      </w:r>
    </w:p>
    <w:p w14:paraId="088F1441" w14:textId="77777777" w:rsidR="009547C7" w:rsidRDefault="009547C7" w:rsidP="008179F8">
      <w:pPr>
        <w:spacing w:after="0" w:line="240" w:lineRule="auto"/>
        <w:rPr>
          <w:rFonts w:cstheme="minorHAnsi"/>
          <w:sz w:val="24"/>
          <w:szCs w:val="24"/>
        </w:rPr>
      </w:pPr>
    </w:p>
    <w:p w14:paraId="3527C246" w14:textId="07B039FD" w:rsidR="00AB124F" w:rsidRPr="00AB124F" w:rsidRDefault="00AB124F" w:rsidP="008179F8">
      <w:pPr>
        <w:spacing w:after="0" w:line="240" w:lineRule="auto"/>
        <w:rPr>
          <w:rFonts w:cstheme="minorHAnsi"/>
          <w:b/>
          <w:bCs/>
          <w:sz w:val="24"/>
          <w:szCs w:val="24"/>
        </w:rPr>
      </w:pPr>
      <w:r w:rsidRPr="00AB124F">
        <w:rPr>
          <w:rFonts w:cstheme="minorHAnsi"/>
          <w:b/>
          <w:bCs/>
          <w:sz w:val="24"/>
          <w:szCs w:val="24"/>
        </w:rPr>
        <w:t>Points of Contact</w:t>
      </w:r>
    </w:p>
    <w:p w14:paraId="43B131EC" w14:textId="68EFBB50" w:rsidR="009D0801" w:rsidRDefault="009547C7" w:rsidP="00AB124F">
      <w:pPr>
        <w:pStyle w:val="ListParagraph"/>
        <w:numPr>
          <w:ilvl w:val="0"/>
          <w:numId w:val="1"/>
        </w:numPr>
        <w:spacing w:after="0" w:line="240" w:lineRule="auto"/>
        <w:rPr>
          <w:rFonts w:cstheme="minorHAnsi"/>
          <w:sz w:val="24"/>
          <w:szCs w:val="24"/>
        </w:rPr>
      </w:pPr>
      <w:r>
        <w:rPr>
          <w:rFonts w:cstheme="minorHAnsi"/>
          <w:sz w:val="24"/>
          <w:szCs w:val="24"/>
        </w:rPr>
        <w:t>Jonathan Pleim</w:t>
      </w:r>
      <w:r w:rsidR="009D0801" w:rsidRPr="00AB124F">
        <w:rPr>
          <w:rFonts w:cstheme="minorHAnsi"/>
          <w:sz w:val="24"/>
          <w:szCs w:val="24"/>
        </w:rPr>
        <w:t xml:space="preserve"> (Lead Investigator)</w:t>
      </w:r>
    </w:p>
    <w:p w14:paraId="4FF1D3FD" w14:textId="2C2272A0" w:rsidR="007828CB" w:rsidRDefault="007828CB" w:rsidP="00AB124F">
      <w:pPr>
        <w:pStyle w:val="ListParagraph"/>
        <w:numPr>
          <w:ilvl w:val="0"/>
          <w:numId w:val="1"/>
        </w:numPr>
        <w:spacing w:after="0" w:line="240" w:lineRule="auto"/>
        <w:rPr>
          <w:rFonts w:cstheme="minorHAnsi"/>
          <w:sz w:val="24"/>
          <w:szCs w:val="24"/>
        </w:rPr>
      </w:pPr>
      <w:r>
        <w:rPr>
          <w:rFonts w:cstheme="minorHAnsi"/>
          <w:sz w:val="24"/>
          <w:szCs w:val="24"/>
        </w:rPr>
        <w:t xml:space="preserve">Tiffany Yelverton (CEMM </w:t>
      </w:r>
      <w:r w:rsidR="00B82F63">
        <w:rPr>
          <w:rFonts w:cstheme="minorHAnsi"/>
          <w:sz w:val="24"/>
          <w:szCs w:val="24"/>
        </w:rPr>
        <w:t>ACD for ACE</w:t>
      </w:r>
      <w:r>
        <w:rPr>
          <w:rFonts w:cstheme="minorHAnsi"/>
          <w:sz w:val="24"/>
          <w:szCs w:val="24"/>
        </w:rPr>
        <w:t>)</w:t>
      </w:r>
    </w:p>
    <w:p w14:paraId="241CDEF1" w14:textId="2C74475A" w:rsidR="008179F8" w:rsidRPr="002A078B" w:rsidRDefault="007828CB" w:rsidP="002A078B">
      <w:pPr>
        <w:pStyle w:val="ListParagraph"/>
        <w:numPr>
          <w:ilvl w:val="0"/>
          <w:numId w:val="1"/>
        </w:numPr>
        <w:spacing w:after="0" w:line="240" w:lineRule="auto"/>
        <w:rPr>
          <w:rFonts w:cstheme="minorHAnsi"/>
          <w:sz w:val="24"/>
          <w:szCs w:val="24"/>
        </w:rPr>
      </w:pPr>
      <w:r>
        <w:rPr>
          <w:rFonts w:cstheme="minorHAnsi"/>
          <w:sz w:val="24"/>
          <w:szCs w:val="24"/>
        </w:rPr>
        <w:t>K. Wyat Appel (</w:t>
      </w:r>
      <w:r w:rsidR="00B83B0E">
        <w:rPr>
          <w:rFonts w:cstheme="minorHAnsi"/>
          <w:sz w:val="24"/>
          <w:szCs w:val="24"/>
        </w:rPr>
        <w:t xml:space="preserve">Chief, ADMB, </w:t>
      </w:r>
      <w:r>
        <w:rPr>
          <w:rFonts w:cstheme="minorHAnsi"/>
          <w:sz w:val="24"/>
          <w:szCs w:val="24"/>
        </w:rPr>
        <w:t>CEMM)</w:t>
      </w:r>
    </w:p>
    <w:sectPr w:rsidR="008179F8" w:rsidRPr="002A078B">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Yelverton, Tiffany" w:date="2024-03-22T13:57:00Z" w:initials="YT">
    <w:p w14:paraId="5778A393" w14:textId="77777777" w:rsidR="00380CC9" w:rsidRDefault="00380CC9" w:rsidP="007D160C">
      <w:pPr>
        <w:pStyle w:val="CommentText"/>
      </w:pPr>
      <w:r>
        <w:rPr>
          <w:rStyle w:val="CommentReference"/>
        </w:rPr>
        <w:annotationRef/>
      </w:r>
      <w:r>
        <w:t>Is this well true only for MPAS-A?  Meaning, is WRF-CMAQ not capable of conserving mass?  If not (which I believe is the case), then perhaps state how this is a major improvement over WRF-CMAQ.</w:t>
      </w:r>
    </w:p>
  </w:comment>
  <w:comment w:id="5" w:author="Yelverton, Tiffany" w:date="2024-03-22T13:58:00Z" w:initials="YT">
    <w:p w14:paraId="42F50774" w14:textId="77777777" w:rsidR="00380CC9" w:rsidRDefault="00380CC9" w:rsidP="0078502F">
      <w:pPr>
        <w:pStyle w:val="CommentText"/>
      </w:pPr>
      <w:r>
        <w:rPr>
          <w:rStyle w:val="CommentReference"/>
        </w:rPr>
        <w:annotationRef/>
      </w:r>
      <w:r>
        <w:t>This almost makes it sound as if you are going to combine WRF-CMAQ with MPAS-A?  The goal is to ultimately move from WRF-CMAQ to MPAS-CMAQ, right?  But perhaps I'm very confused on this point and your readers would not better?</w:t>
      </w:r>
    </w:p>
  </w:comment>
  <w:comment w:id="6" w:author="Appel, Keith Wyat (he/him/his)" w:date="2024-04-05T12:23:00Z" w:initials="AKW(">
    <w:p w14:paraId="1EF9CD99" w14:textId="77777777" w:rsidR="005F5576" w:rsidRDefault="005F5576" w:rsidP="0009373B">
      <w:pPr>
        <w:pStyle w:val="CommentText"/>
      </w:pPr>
      <w:r>
        <w:rPr>
          <w:rStyle w:val="CommentReference"/>
        </w:rPr>
        <w:annotationRef/>
      </w:r>
      <w:r>
        <w:t>Hmmm, not sure how to reword this to make it more clear. We're simply trying to say that we want to take the capabilities currently in CMAQ and WRF-CMAQ (e.g., radiative feedback effects) and extend them to MPAS-A.</w:t>
      </w:r>
    </w:p>
  </w:comment>
  <w:comment w:id="9" w:author="Yelverton, Tiffany" w:date="2024-03-22T14:05:00Z" w:initials="YT">
    <w:p w14:paraId="3CC243FC" w14:textId="3FA1D251" w:rsidR="00380CC9" w:rsidRDefault="00380CC9" w:rsidP="00DA3DF0">
      <w:pPr>
        <w:pStyle w:val="CommentText"/>
      </w:pPr>
      <w:r>
        <w:rPr>
          <w:rStyle w:val="CommentReference"/>
        </w:rPr>
        <w:annotationRef/>
      </w:r>
      <w:r>
        <w:t>This is a very long sentence that might need splitting up - or perhaps remove the parenthetical statement since it was previously notes that NCAR developed WRF and MPAS</w:t>
      </w:r>
    </w:p>
  </w:comment>
  <w:comment w:id="21" w:author="Yelverton, Tiffany" w:date="2024-03-22T15:02:00Z" w:initials="YT">
    <w:p w14:paraId="3F948513" w14:textId="77777777" w:rsidR="000E516E" w:rsidRDefault="000E516E" w:rsidP="000042D6">
      <w:pPr>
        <w:pStyle w:val="CommentText"/>
      </w:pPr>
      <w:r>
        <w:rPr>
          <w:rStyle w:val="CommentReference"/>
        </w:rPr>
        <w:annotationRef/>
      </w:r>
      <w:r>
        <w:t>Is there a way to combine this section and the next to somewhat shorten the "pager/fact sheet"?  Perhaps a section on "How AAQMS will be used to improve air quality modeling"</w:t>
      </w:r>
    </w:p>
  </w:comment>
  <w:comment w:id="27" w:author="Yelverton, Tiffany" w:date="2024-03-22T14:11:00Z" w:initials="YT">
    <w:p w14:paraId="3053CFC7" w14:textId="1615C94D" w:rsidR="00E06099" w:rsidRDefault="00E06099" w:rsidP="001D71A9">
      <w:pPr>
        <w:pStyle w:val="CommentText"/>
      </w:pPr>
      <w:r>
        <w:rPr>
          <w:rStyle w:val="CommentReference"/>
        </w:rPr>
        <w:annotationRef/>
      </w:r>
      <w:r>
        <w:t>But there will eventually be a sunsetting of WRF because it won't be updated by NCAR, right?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78A393" w15:done="0"/>
  <w15:commentEx w15:paraId="42F50774" w15:done="0"/>
  <w15:commentEx w15:paraId="1EF9CD99" w15:paraIdParent="42F50774" w15:done="0"/>
  <w15:commentEx w15:paraId="3CC243FC" w15:done="0"/>
  <w15:commentEx w15:paraId="3F948513" w15:done="0"/>
  <w15:commentEx w15:paraId="3053CF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80CC4" w16cex:dateUtc="2024-03-22T17:57:00Z"/>
  <w16cex:commentExtensible w16cex:durableId="29A80D1E" w16cex:dateUtc="2024-03-22T17:58:00Z"/>
  <w16cex:commentExtensible w16cex:durableId="29BA6BA8" w16cex:dateUtc="2024-04-05T16:23:00Z"/>
  <w16cex:commentExtensible w16cex:durableId="29A80E9A" w16cex:dateUtc="2024-03-22T18:05:00Z"/>
  <w16cex:commentExtensible w16cex:durableId="29A81BF8" w16cex:dateUtc="2024-03-22T19:02:00Z"/>
  <w16cex:commentExtensible w16cex:durableId="29A80FFC" w16cex:dateUtc="2024-03-22T1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78A393" w16cid:durableId="29A80CC4"/>
  <w16cid:commentId w16cid:paraId="42F50774" w16cid:durableId="29A80D1E"/>
  <w16cid:commentId w16cid:paraId="1EF9CD99" w16cid:durableId="29BA6BA8"/>
  <w16cid:commentId w16cid:paraId="3CC243FC" w16cid:durableId="29A80E9A"/>
  <w16cid:commentId w16cid:paraId="3F948513" w16cid:durableId="29A81BF8"/>
  <w16cid:commentId w16cid:paraId="3053CFC7" w16cid:durableId="29A80F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87CC" w14:textId="77777777" w:rsidR="00154692" w:rsidRDefault="00154692" w:rsidP="00AC66E5">
      <w:pPr>
        <w:spacing w:after="0" w:line="240" w:lineRule="auto"/>
      </w:pPr>
      <w:r>
        <w:separator/>
      </w:r>
    </w:p>
  </w:endnote>
  <w:endnote w:type="continuationSeparator" w:id="0">
    <w:p w14:paraId="4C3A7F66" w14:textId="77777777" w:rsidR="00154692" w:rsidRDefault="00154692" w:rsidP="00AC6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4DB3" w14:textId="7C3A146F" w:rsidR="00FB29EB" w:rsidRDefault="00FB29EB" w:rsidP="00FB29EB">
    <w:pPr>
      <w:pStyle w:val="Header"/>
      <w:jc w:val="center"/>
    </w:pPr>
    <w:r w:rsidRPr="00AC66E5">
      <w:rPr>
        <w:sz w:val="28"/>
        <w:szCs w:val="28"/>
      </w:rPr>
      <w:t>DRAFT – Do not cite, quote, or distribute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66E16" w14:textId="77777777" w:rsidR="00154692" w:rsidRDefault="00154692" w:rsidP="00AC66E5">
      <w:pPr>
        <w:spacing w:after="0" w:line="240" w:lineRule="auto"/>
      </w:pPr>
      <w:r>
        <w:separator/>
      </w:r>
    </w:p>
  </w:footnote>
  <w:footnote w:type="continuationSeparator" w:id="0">
    <w:p w14:paraId="7F70222E" w14:textId="77777777" w:rsidR="00154692" w:rsidRDefault="00154692" w:rsidP="00AC6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69E1B" w14:textId="4780EF80" w:rsidR="00AC66E5" w:rsidRPr="00AC66E5" w:rsidRDefault="00AC66E5" w:rsidP="00AC66E5">
    <w:pPr>
      <w:pStyle w:val="Header"/>
      <w:jc w:val="center"/>
      <w:rPr>
        <w:sz w:val="28"/>
        <w:szCs w:val="28"/>
      </w:rPr>
    </w:pPr>
    <w:r w:rsidRPr="00AC66E5">
      <w:rPr>
        <w:sz w:val="28"/>
        <w:szCs w:val="28"/>
      </w:rPr>
      <w:t>DRAFT – Do not cite, quote, or distribute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B7A93"/>
    <w:multiLevelType w:val="hybridMultilevel"/>
    <w:tmpl w:val="99A863D6"/>
    <w:lvl w:ilvl="0" w:tplc="A664BB84">
      <w:numFmt w:val="bullet"/>
      <w:lvlText w:val=""/>
      <w:lvlJc w:val="left"/>
      <w:pPr>
        <w:ind w:left="720" w:hanging="360"/>
      </w:pPr>
      <w:rPr>
        <w:rFonts w:ascii="Symbol" w:eastAsiaTheme="minorHAnsi"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EF69A2"/>
    <w:multiLevelType w:val="hybridMultilevel"/>
    <w:tmpl w:val="4822BC1A"/>
    <w:lvl w:ilvl="0" w:tplc="97AAD5F6">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991B52"/>
    <w:multiLevelType w:val="hybridMultilevel"/>
    <w:tmpl w:val="8D822CD0"/>
    <w:lvl w:ilvl="0" w:tplc="97AAD5F6">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259E0"/>
    <w:multiLevelType w:val="hybridMultilevel"/>
    <w:tmpl w:val="564C3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75359110">
    <w:abstractNumId w:val="1"/>
  </w:num>
  <w:num w:numId="2" w16cid:durableId="1183516573">
    <w:abstractNumId w:val="0"/>
  </w:num>
  <w:num w:numId="3" w16cid:durableId="2039236284">
    <w:abstractNumId w:val="2"/>
  </w:num>
  <w:num w:numId="4" w16cid:durableId="112272440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ppel, Keith Wyat (he/him/his)">
    <w15:presenceInfo w15:providerId="AD" w15:userId="S::Appel.Wyat@epa.gov::73a4293b-c803-4e56-8763-849e5380c573"/>
  </w15:person>
  <w15:person w15:author="Yelverton, Tiffany">
    <w15:presenceInfo w15:providerId="AD" w15:userId="S::Yelverton.Tiffany@epa.gov::ba82d541-012f-47f6-bcef-4e387a8424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9F8"/>
    <w:rsid w:val="00004C50"/>
    <w:rsid w:val="000127EC"/>
    <w:rsid w:val="00014D93"/>
    <w:rsid w:val="00083BE2"/>
    <w:rsid w:val="00084FDE"/>
    <w:rsid w:val="000876AF"/>
    <w:rsid w:val="0009164D"/>
    <w:rsid w:val="000C2F64"/>
    <w:rsid w:val="000C7855"/>
    <w:rsid w:val="000E516E"/>
    <w:rsid w:val="00135893"/>
    <w:rsid w:val="00145319"/>
    <w:rsid w:val="0014608D"/>
    <w:rsid w:val="00154692"/>
    <w:rsid w:val="00193334"/>
    <w:rsid w:val="001A32A2"/>
    <w:rsid w:val="001B45E0"/>
    <w:rsid w:val="001C529D"/>
    <w:rsid w:val="001D0999"/>
    <w:rsid w:val="001E072C"/>
    <w:rsid w:val="001F35D9"/>
    <w:rsid w:val="001F7372"/>
    <w:rsid w:val="00202498"/>
    <w:rsid w:val="00224AE3"/>
    <w:rsid w:val="0023447D"/>
    <w:rsid w:val="00267DCD"/>
    <w:rsid w:val="002770A0"/>
    <w:rsid w:val="00280218"/>
    <w:rsid w:val="002A078B"/>
    <w:rsid w:val="002B01ED"/>
    <w:rsid w:val="002B6AC1"/>
    <w:rsid w:val="002F47A3"/>
    <w:rsid w:val="002F60AB"/>
    <w:rsid w:val="0031616C"/>
    <w:rsid w:val="00345E85"/>
    <w:rsid w:val="003461E0"/>
    <w:rsid w:val="0035193A"/>
    <w:rsid w:val="00354577"/>
    <w:rsid w:val="00364484"/>
    <w:rsid w:val="00376363"/>
    <w:rsid w:val="00376811"/>
    <w:rsid w:val="00380CC9"/>
    <w:rsid w:val="0038576D"/>
    <w:rsid w:val="003A27E0"/>
    <w:rsid w:val="003A7BB6"/>
    <w:rsid w:val="003C6180"/>
    <w:rsid w:val="003F67E5"/>
    <w:rsid w:val="0041481A"/>
    <w:rsid w:val="004151C2"/>
    <w:rsid w:val="00416F72"/>
    <w:rsid w:val="00425A1D"/>
    <w:rsid w:val="00453149"/>
    <w:rsid w:val="00460CF5"/>
    <w:rsid w:val="0048125B"/>
    <w:rsid w:val="004C6DEE"/>
    <w:rsid w:val="004E5387"/>
    <w:rsid w:val="00507A91"/>
    <w:rsid w:val="00523B1A"/>
    <w:rsid w:val="00535E91"/>
    <w:rsid w:val="00553342"/>
    <w:rsid w:val="005D5106"/>
    <w:rsid w:val="005D7132"/>
    <w:rsid w:val="005E5C86"/>
    <w:rsid w:val="005F5576"/>
    <w:rsid w:val="00602254"/>
    <w:rsid w:val="006202E1"/>
    <w:rsid w:val="006330E1"/>
    <w:rsid w:val="00650B19"/>
    <w:rsid w:val="00670287"/>
    <w:rsid w:val="00686925"/>
    <w:rsid w:val="006C363F"/>
    <w:rsid w:val="006C5B5B"/>
    <w:rsid w:val="006E7342"/>
    <w:rsid w:val="0073562F"/>
    <w:rsid w:val="00746BF0"/>
    <w:rsid w:val="007509EE"/>
    <w:rsid w:val="007667F9"/>
    <w:rsid w:val="00770371"/>
    <w:rsid w:val="007828CB"/>
    <w:rsid w:val="007A1330"/>
    <w:rsid w:val="007B1A0F"/>
    <w:rsid w:val="007B1B19"/>
    <w:rsid w:val="007B67DF"/>
    <w:rsid w:val="007E44CE"/>
    <w:rsid w:val="008061E9"/>
    <w:rsid w:val="008069EE"/>
    <w:rsid w:val="00806B29"/>
    <w:rsid w:val="008179F8"/>
    <w:rsid w:val="00840FCA"/>
    <w:rsid w:val="008467CD"/>
    <w:rsid w:val="00851F6C"/>
    <w:rsid w:val="00877BAE"/>
    <w:rsid w:val="008A04D3"/>
    <w:rsid w:val="008A4F9E"/>
    <w:rsid w:val="008B1442"/>
    <w:rsid w:val="008D20B1"/>
    <w:rsid w:val="008D310F"/>
    <w:rsid w:val="008E2937"/>
    <w:rsid w:val="0090203F"/>
    <w:rsid w:val="0094101D"/>
    <w:rsid w:val="009547C7"/>
    <w:rsid w:val="009601EB"/>
    <w:rsid w:val="009677B6"/>
    <w:rsid w:val="00970C93"/>
    <w:rsid w:val="009C4646"/>
    <w:rsid w:val="009D0801"/>
    <w:rsid w:val="009E71AF"/>
    <w:rsid w:val="00A22E87"/>
    <w:rsid w:val="00A31041"/>
    <w:rsid w:val="00A32944"/>
    <w:rsid w:val="00A35343"/>
    <w:rsid w:val="00A449A9"/>
    <w:rsid w:val="00A8106A"/>
    <w:rsid w:val="00A817B8"/>
    <w:rsid w:val="00A833EC"/>
    <w:rsid w:val="00AB124F"/>
    <w:rsid w:val="00AC66E5"/>
    <w:rsid w:val="00AC6AA5"/>
    <w:rsid w:val="00AD27FA"/>
    <w:rsid w:val="00AE4A8F"/>
    <w:rsid w:val="00AF4402"/>
    <w:rsid w:val="00AF7E39"/>
    <w:rsid w:val="00B365EC"/>
    <w:rsid w:val="00B54D90"/>
    <w:rsid w:val="00B623A9"/>
    <w:rsid w:val="00B82F63"/>
    <w:rsid w:val="00B83B0E"/>
    <w:rsid w:val="00B8432C"/>
    <w:rsid w:val="00B938E4"/>
    <w:rsid w:val="00B96D7C"/>
    <w:rsid w:val="00BB375E"/>
    <w:rsid w:val="00BB5E2F"/>
    <w:rsid w:val="00BB67C3"/>
    <w:rsid w:val="00BE187D"/>
    <w:rsid w:val="00BF3F2D"/>
    <w:rsid w:val="00C071FF"/>
    <w:rsid w:val="00C175A1"/>
    <w:rsid w:val="00C20523"/>
    <w:rsid w:val="00C21AF1"/>
    <w:rsid w:val="00C236B4"/>
    <w:rsid w:val="00C477EE"/>
    <w:rsid w:val="00C74F4E"/>
    <w:rsid w:val="00C76EBE"/>
    <w:rsid w:val="00C815CE"/>
    <w:rsid w:val="00C81E01"/>
    <w:rsid w:val="00C84041"/>
    <w:rsid w:val="00CF4BEA"/>
    <w:rsid w:val="00D21D51"/>
    <w:rsid w:val="00D23D96"/>
    <w:rsid w:val="00D23E48"/>
    <w:rsid w:val="00D267C3"/>
    <w:rsid w:val="00D36E9B"/>
    <w:rsid w:val="00D53ABA"/>
    <w:rsid w:val="00D65BD9"/>
    <w:rsid w:val="00D702D5"/>
    <w:rsid w:val="00D962A2"/>
    <w:rsid w:val="00DA01F7"/>
    <w:rsid w:val="00DA1560"/>
    <w:rsid w:val="00DC1706"/>
    <w:rsid w:val="00DC3160"/>
    <w:rsid w:val="00DD059D"/>
    <w:rsid w:val="00E06099"/>
    <w:rsid w:val="00E32370"/>
    <w:rsid w:val="00E40CFC"/>
    <w:rsid w:val="00E414FF"/>
    <w:rsid w:val="00E84BAA"/>
    <w:rsid w:val="00EE1863"/>
    <w:rsid w:val="00EE658D"/>
    <w:rsid w:val="00F22A43"/>
    <w:rsid w:val="00F35172"/>
    <w:rsid w:val="00F537DD"/>
    <w:rsid w:val="00F831DD"/>
    <w:rsid w:val="00F911BA"/>
    <w:rsid w:val="00FA554F"/>
    <w:rsid w:val="00FB29EB"/>
    <w:rsid w:val="00FD7B41"/>
    <w:rsid w:val="00FE4641"/>
    <w:rsid w:val="022BEE1B"/>
    <w:rsid w:val="0490E1CD"/>
    <w:rsid w:val="08DBC9A6"/>
    <w:rsid w:val="22E0E97C"/>
    <w:rsid w:val="36C87A79"/>
    <w:rsid w:val="37BA7F2B"/>
    <w:rsid w:val="3B64A5AE"/>
    <w:rsid w:val="428D42FD"/>
    <w:rsid w:val="4599A857"/>
    <w:rsid w:val="51AC6EBB"/>
    <w:rsid w:val="628709B6"/>
    <w:rsid w:val="72559947"/>
    <w:rsid w:val="7522CB70"/>
    <w:rsid w:val="77EE393D"/>
    <w:rsid w:val="7FBD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42985"/>
  <w15:chartTrackingRefBased/>
  <w15:docId w15:val="{09302473-A618-4C47-B779-5C0C493A1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6811"/>
    <w:rPr>
      <w:color w:val="0563C1" w:themeColor="hyperlink"/>
      <w:u w:val="single"/>
    </w:rPr>
  </w:style>
  <w:style w:type="character" w:styleId="UnresolvedMention">
    <w:name w:val="Unresolved Mention"/>
    <w:basedOn w:val="DefaultParagraphFont"/>
    <w:uiPriority w:val="99"/>
    <w:semiHidden/>
    <w:unhideWhenUsed/>
    <w:rsid w:val="00376811"/>
    <w:rPr>
      <w:color w:val="605E5C"/>
      <w:shd w:val="clear" w:color="auto" w:fill="E1DFDD"/>
    </w:rPr>
  </w:style>
  <w:style w:type="paragraph" w:styleId="ListParagraph">
    <w:name w:val="List Paragraph"/>
    <w:basedOn w:val="Normal"/>
    <w:uiPriority w:val="34"/>
    <w:qFormat/>
    <w:rsid w:val="00AB124F"/>
    <w:pPr>
      <w:ind w:left="720"/>
      <w:contextualSpacing/>
    </w:pPr>
  </w:style>
  <w:style w:type="paragraph" w:styleId="Header">
    <w:name w:val="header"/>
    <w:basedOn w:val="Normal"/>
    <w:link w:val="HeaderChar"/>
    <w:uiPriority w:val="99"/>
    <w:unhideWhenUsed/>
    <w:rsid w:val="00AC6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6E5"/>
  </w:style>
  <w:style w:type="paragraph" w:styleId="Footer">
    <w:name w:val="footer"/>
    <w:basedOn w:val="Normal"/>
    <w:link w:val="FooterChar"/>
    <w:uiPriority w:val="99"/>
    <w:unhideWhenUsed/>
    <w:rsid w:val="00AC6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6E5"/>
  </w:style>
  <w:style w:type="paragraph" w:styleId="BalloonText">
    <w:name w:val="Balloon Text"/>
    <w:basedOn w:val="Normal"/>
    <w:link w:val="BalloonTextChar"/>
    <w:uiPriority w:val="99"/>
    <w:semiHidden/>
    <w:unhideWhenUsed/>
    <w:rsid w:val="00C175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5A1"/>
    <w:rPr>
      <w:rFonts w:ascii="Segoe UI" w:hAnsi="Segoe UI" w:cs="Segoe UI"/>
      <w:sz w:val="18"/>
      <w:szCs w:val="18"/>
    </w:rPr>
  </w:style>
  <w:style w:type="character" w:styleId="CommentReference">
    <w:name w:val="annotation reference"/>
    <w:basedOn w:val="DefaultParagraphFont"/>
    <w:uiPriority w:val="99"/>
    <w:semiHidden/>
    <w:unhideWhenUsed/>
    <w:rsid w:val="00B8432C"/>
    <w:rPr>
      <w:sz w:val="16"/>
      <w:szCs w:val="16"/>
    </w:rPr>
  </w:style>
  <w:style w:type="paragraph" w:styleId="CommentText">
    <w:name w:val="annotation text"/>
    <w:basedOn w:val="Normal"/>
    <w:link w:val="CommentTextChar"/>
    <w:uiPriority w:val="99"/>
    <w:unhideWhenUsed/>
    <w:rsid w:val="00B8432C"/>
    <w:pPr>
      <w:spacing w:line="240" w:lineRule="auto"/>
    </w:pPr>
    <w:rPr>
      <w:sz w:val="20"/>
      <w:szCs w:val="20"/>
    </w:rPr>
  </w:style>
  <w:style w:type="character" w:customStyle="1" w:styleId="CommentTextChar">
    <w:name w:val="Comment Text Char"/>
    <w:basedOn w:val="DefaultParagraphFont"/>
    <w:link w:val="CommentText"/>
    <w:uiPriority w:val="99"/>
    <w:rsid w:val="00B8432C"/>
    <w:rPr>
      <w:sz w:val="20"/>
      <w:szCs w:val="20"/>
    </w:rPr>
  </w:style>
  <w:style w:type="paragraph" w:styleId="CommentSubject">
    <w:name w:val="annotation subject"/>
    <w:basedOn w:val="CommentText"/>
    <w:next w:val="CommentText"/>
    <w:link w:val="CommentSubjectChar"/>
    <w:uiPriority w:val="99"/>
    <w:semiHidden/>
    <w:unhideWhenUsed/>
    <w:rsid w:val="00B8432C"/>
    <w:rPr>
      <w:b/>
      <w:bCs/>
    </w:rPr>
  </w:style>
  <w:style w:type="character" w:customStyle="1" w:styleId="CommentSubjectChar">
    <w:name w:val="Comment Subject Char"/>
    <w:basedOn w:val="CommentTextChar"/>
    <w:link w:val="CommentSubject"/>
    <w:uiPriority w:val="99"/>
    <w:semiHidden/>
    <w:rsid w:val="00B8432C"/>
    <w:rPr>
      <w:b/>
      <w:bCs/>
      <w:sz w:val="20"/>
      <w:szCs w:val="20"/>
    </w:rPr>
  </w:style>
  <w:style w:type="paragraph" w:styleId="Revision">
    <w:name w:val="Revision"/>
    <w:hidden/>
    <w:uiPriority w:val="99"/>
    <w:semiHidden/>
    <w:rsid w:val="00DA15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915341">
      <w:bodyDiv w:val="1"/>
      <w:marLeft w:val="0"/>
      <w:marRight w:val="0"/>
      <w:marTop w:val="0"/>
      <w:marBottom w:val="0"/>
      <w:divBdr>
        <w:top w:val="none" w:sz="0" w:space="0" w:color="auto"/>
        <w:left w:val="none" w:sz="0" w:space="0" w:color="auto"/>
        <w:bottom w:val="none" w:sz="0" w:space="0" w:color="auto"/>
        <w:right w:val="none" w:sz="0" w:space="0" w:color="auto"/>
      </w:divBdr>
    </w:div>
    <w:div w:id="107362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1441</Words>
  <Characters>8390</Characters>
  <Application>Microsoft Office Word</Application>
  <DocSecurity>0</DocSecurity>
  <Lines>174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Autrey, Brad</dc:creator>
  <cp:keywords/>
  <dc:description/>
  <cp:lastModifiedBy>Appel, Keith Wyat (he/him/his)</cp:lastModifiedBy>
  <cp:revision>2</cp:revision>
  <dcterms:created xsi:type="dcterms:W3CDTF">2024-05-06T17:43:00Z</dcterms:created>
  <dcterms:modified xsi:type="dcterms:W3CDTF">2024-05-06T17:43:00Z</dcterms:modified>
</cp:coreProperties>
</file>